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A8506A" w14:paraId="6BF616F8" w14:textId="77777777" w:rsidTr="00060C0C">
        <w:trPr>
          <w:trHeight w:hRule="exact" w:val="2948"/>
        </w:trPr>
        <w:tc>
          <w:tcPr>
            <w:tcW w:w="11185" w:type="dxa"/>
            <w:shd w:val="clear" w:color="auto" w:fill="83D0F5"/>
            <w:vAlign w:val="center"/>
          </w:tcPr>
          <w:p w14:paraId="31498167" w14:textId="74F3B323" w:rsidR="00974E99" w:rsidRPr="00A8506A" w:rsidRDefault="00917F6B" w:rsidP="00442857">
            <w:pPr>
              <w:pStyle w:val="Documenttype"/>
              <w:jc w:val="both"/>
            </w:pPr>
            <w:bookmarkStart w:id="0" w:name="_GoBack" w:colFirst="0" w:colLast="0"/>
            <w:r>
              <w:t xml:space="preserve">Draft </w:t>
            </w:r>
            <w:r w:rsidR="00974E99" w:rsidRPr="00A8506A">
              <w:t xml:space="preserve">IALA </w:t>
            </w:r>
            <w:r w:rsidR="00F905E1" w:rsidRPr="00A8506A">
              <w:t>R</w:t>
            </w:r>
            <w:r w:rsidR="00D12F28" w:rsidRPr="00A8506A">
              <w:t>ecommendation</w:t>
            </w:r>
          </w:p>
        </w:tc>
      </w:tr>
      <w:bookmarkEnd w:id="0"/>
    </w:tbl>
    <w:p w14:paraId="5ADC1E08" w14:textId="77777777" w:rsidR="008972C3" w:rsidRPr="00A8506A" w:rsidRDefault="008972C3" w:rsidP="00442857">
      <w:pPr>
        <w:jc w:val="both"/>
      </w:pPr>
    </w:p>
    <w:p w14:paraId="4978EF26" w14:textId="77777777" w:rsidR="00D74AE1" w:rsidRPr="00A8506A" w:rsidRDefault="00D74AE1" w:rsidP="00442857">
      <w:pPr>
        <w:jc w:val="both"/>
      </w:pPr>
    </w:p>
    <w:p w14:paraId="3F7B6144" w14:textId="38EFEA43" w:rsidR="00111E0A" w:rsidRPr="00A8506A" w:rsidRDefault="00A02AD2" w:rsidP="00442857">
      <w:pPr>
        <w:pStyle w:val="Documentnumber"/>
        <w:jc w:val="both"/>
      </w:pPr>
      <w:r w:rsidRPr="00A8506A">
        <w:t>R0</w:t>
      </w:r>
      <w:r w:rsidR="00C639AC">
        <w:t>###</w:t>
      </w:r>
    </w:p>
    <w:p w14:paraId="7B4F4D15" w14:textId="77777777" w:rsidR="00111E0A" w:rsidRPr="00A8506A" w:rsidRDefault="00111E0A" w:rsidP="00442857">
      <w:pPr>
        <w:jc w:val="both"/>
      </w:pPr>
    </w:p>
    <w:p w14:paraId="1A87F337" w14:textId="77777777" w:rsidR="00C639AC" w:rsidRPr="00191489" w:rsidRDefault="00C639AC" w:rsidP="00191489">
      <w:pPr>
        <w:pStyle w:val="Documentname"/>
      </w:pPr>
      <w:r w:rsidRPr="00191489">
        <w:t>the</w:t>
      </w:r>
      <w:r w:rsidRPr="00191489">
        <w:rPr>
          <w:bCs/>
        </w:rPr>
        <w:t xml:space="preserve"> governance of aton service </w:t>
      </w:r>
      <w:r w:rsidRPr="00191489">
        <w:t>provision</w:t>
      </w:r>
    </w:p>
    <w:p w14:paraId="26F4F3EC" w14:textId="77777777" w:rsidR="00D74AE1" w:rsidRPr="00A8506A" w:rsidRDefault="00D74AE1" w:rsidP="00442857">
      <w:pPr>
        <w:jc w:val="both"/>
      </w:pPr>
    </w:p>
    <w:p w14:paraId="1E3E6852" w14:textId="77777777" w:rsidR="006A48A6" w:rsidRPr="00A8506A" w:rsidRDefault="006A48A6" w:rsidP="00442857">
      <w:pPr>
        <w:jc w:val="both"/>
      </w:pPr>
    </w:p>
    <w:p w14:paraId="5B34E57C" w14:textId="77777777" w:rsidR="005378B8" w:rsidRPr="00A8506A" w:rsidRDefault="005378B8" w:rsidP="00442857">
      <w:pPr>
        <w:jc w:val="both"/>
      </w:pPr>
    </w:p>
    <w:p w14:paraId="17549BC5" w14:textId="77777777" w:rsidR="005378B8" w:rsidRPr="00A8506A" w:rsidRDefault="005378B8" w:rsidP="00442857">
      <w:pPr>
        <w:jc w:val="both"/>
      </w:pPr>
    </w:p>
    <w:p w14:paraId="23E88040" w14:textId="77777777" w:rsidR="005378B8" w:rsidRPr="00A8506A" w:rsidRDefault="005378B8" w:rsidP="00442857">
      <w:pPr>
        <w:jc w:val="both"/>
      </w:pPr>
    </w:p>
    <w:p w14:paraId="298CED1F" w14:textId="77777777" w:rsidR="005378B8" w:rsidRPr="00A8506A" w:rsidRDefault="005378B8" w:rsidP="00442857">
      <w:pPr>
        <w:jc w:val="both"/>
      </w:pPr>
    </w:p>
    <w:p w14:paraId="1E7177E2" w14:textId="77777777" w:rsidR="005378B8" w:rsidRPr="00A8506A" w:rsidRDefault="005378B8" w:rsidP="00442857">
      <w:pPr>
        <w:jc w:val="both"/>
      </w:pPr>
    </w:p>
    <w:p w14:paraId="0210E6BB" w14:textId="77777777" w:rsidR="005378B8" w:rsidRPr="00A8506A" w:rsidRDefault="005378B8" w:rsidP="00442857">
      <w:pPr>
        <w:jc w:val="both"/>
      </w:pPr>
    </w:p>
    <w:p w14:paraId="5D704E4D" w14:textId="77777777" w:rsidR="005378B8" w:rsidRPr="00A8506A" w:rsidRDefault="005378B8" w:rsidP="00442857">
      <w:pPr>
        <w:jc w:val="both"/>
      </w:pPr>
    </w:p>
    <w:p w14:paraId="3878CCEC" w14:textId="77777777" w:rsidR="005378B8" w:rsidRPr="00A8506A" w:rsidRDefault="005378B8" w:rsidP="00442857">
      <w:pPr>
        <w:jc w:val="both"/>
      </w:pPr>
    </w:p>
    <w:p w14:paraId="0D5A4843" w14:textId="77777777" w:rsidR="005378B8" w:rsidRPr="00A8506A" w:rsidRDefault="005378B8" w:rsidP="00442857">
      <w:pPr>
        <w:jc w:val="both"/>
      </w:pPr>
    </w:p>
    <w:p w14:paraId="5B92F39A" w14:textId="77777777" w:rsidR="005378B8" w:rsidRPr="00A8506A" w:rsidRDefault="005378B8" w:rsidP="00442857">
      <w:pPr>
        <w:jc w:val="both"/>
      </w:pPr>
    </w:p>
    <w:p w14:paraId="2F983CCE" w14:textId="77777777" w:rsidR="005378B8" w:rsidRPr="00A8506A" w:rsidRDefault="005378B8" w:rsidP="00442857">
      <w:pPr>
        <w:jc w:val="both"/>
      </w:pPr>
    </w:p>
    <w:p w14:paraId="7E6166DA" w14:textId="77777777" w:rsidR="005378B8" w:rsidRPr="00A8506A" w:rsidRDefault="005378B8" w:rsidP="00442857">
      <w:pPr>
        <w:jc w:val="both"/>
      </w:pPr>
    </w:p>
    <w:p w14:paraId="79B3A5FD" w14:textId="77777777" w:rsidR="005378B8" w:rsidRPr="00A8506A" w:rsidRDefault="005378B8" w:rsidP="00442857">
      <w:pPr>
        <w:jc w:val="both"/>
      </w:pPr>
    </w:p>
    <w:p w14:paraId="7BF3D138" w14:textId="77777777" w:rsidR="005378B8" w:rsidRPr="00A8506A" w:rsidRDefault="005378B8" w:rsidP="00442857">
      <w:pPr>
        <w:jc w:val="both"/>
      </w:pPr>
    </w:p>
    <w:p w14:paraId="53AE4A5A" w14:textId="77777777" w:rsidR="005378B8" w:rsidRPr="00A8506A" w:rsidRDefault="005378B8" w:rsidP="00442857">
      <w:pPr>
        <w:jc w:val="both"/>
      </w:pPr>
    </w:p>
    <w:p w14:paraId="60674605" w14:textId="77777777" w:rsidR="005378B8" w:rsidRPr="00A8506A" w:rsidRDefault="005378B8" w:rsidP="00442857">
      <w:pPr>
        <w:jc w:val="both"/>
      </w:pPr>
    </w:p>
    <w:p w14:paraId="74F61A29" w14:textId="77777777" w:rsidR="005378B8" w:rsidRPr="00A8506A" w:rsidRDefault="005378B8" w:rsidP="00442857">
      <w:pPr>
        <w:jc w:val="both"/>
      </w:pPr>
    </w:p>
    <w:p w14:paraId="205689C3" w14:textId="77777777" w:rsidR="005378B8" w:rsidRPr="00A8506A" w:rsidRDefault="005378B8" w:rsidP="00442857">
      <w:pPr>
        <w:jc w:val="both"/>
      </w:pPr>
    </w:p>
    <w:p w14:paraId="32EFC2DA" w14:textId="77777777" w:rsidR="005378B8" w:rsidRPr="00A8506A" w:rsidRDefault="005378B8" w:rsidP="00442857">
      <w:pPr>
        <w:jc w:val="both"/>
      </w:pPr>
    </w:p>
    <w:p w14:paraId="3312E3D6" w14:textId="77777777" w:rsidR="005378B8" w:rsidRPr="00A8506A" w:rsidRDefault="005378B8" w:rsidP="00442857">
      <w:pPr>
        <w:jc w:val="both"/>
      </w:pPr>
    </w:p>
    <w:p w14:paraId="4F0780D7" w14:textId="77777777" w:rsidR="005378B8" w:rsidRPr="00A8506A" w:rsidRDefault="005378B8" w:rsidP="00442857">
      <w:pPr>
        <w:jc w:val="both"/>
      </w:pPr>
    </w:p>
    <w:p w14:paraId="6DE6A114" w14:textId="1974C924" w:rsidR="005378B8" w:rsidRPr="00A8506A" w:rsidRDefault="005378B8" w:rsidP="00442857">
      <w:pPr>
        <w:pStyle w:val="Editionnumber"/>
        <w:jc w:val="both"/>
      </w:pPr>
      <w:r w:rsidRPr="00A8506A">
        <w:t xml:space="preserve">Edition </w:t>
      </w:r>
      <w:r w:rsidR="00C639AC">
        <w:t>1</w:t>
      </w:r>
      <w:r w:rsidRPr="00A8506A">
        <w:t>.0</w:t>
      </w:r>
    </w:p>
    <w:p w14:paraId="43BE6876" w14:textId="32ADF7C5" w:rsidR="006A48A6" w:rsidRPr="00A8506A" w:rsidRDefault="00A8506A" w:rsidP="00442857">
      <w:pPr>
        <w:pStyle w:val="Documentdate"/>
        <w:jc w:val="both"/>
      </w:pPr>
      <w:r w:rsidRPr="00A8506A">
        <w:t>December 201</w:t>
      </w:r>
      <w:r w:rsidR="00C639AC">
        <w:t>8</w:t>
      </w:r>
    </w:p>
    <w:p w14:paraId="7ABA5BCB" w14:textId="77777777" w:rsidR="00BC27F6" w:rsidRPr="00A8506A" w:rsidRDefault="00BC27F6" w:rsidP="00442857">
      <w:pPr>
        <w:jc w:val="both"/>
        <w:sectPr w:rsidR="00BC27F6" w:rsidRPr="00A8506A"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5A606E49" w14:textId="77777777" w:rsidR="00914E26" w:rsidRPr="00A8506A" w:rsidRDefault="00914E26" w:rsidP="00442857">
      <w:pPr>
        <w:pStyle w:val="BodyText"/>
        <w:jc w:val="both"/>
      </w:pPr>
      <w:r w:rsidRPr="00A8506A">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A8506A" w14:paraId="00DAE722" w14:textId="77777777" w:rsidTr="005E4659">
        <w:tc>
          <w:tcPr>
            <w:tcW w:w="1908" w:type="dxa"/>
          </w:tcPr>
          <w:p w14:paraId="4073C3F5" w14:textId="77777777" w:rsidR="00914E26" w:rsidRPr="00A8506A" w:rsidRDefault="00914E26" w:rsidP="00442857">
            <w:pPr>
              <w:pStyle w:val="Tabletexttitle"/>
              <w:jc w:val="both"/>
            </w:pPr>
            <w:r w:rsidRPr="00A8506A">
              <w:t>Date</w:t>
            </w:r>
          </w:p>
        </w:tc>
        <w:tc>
          <w:tcPr>
            <w:tcW w:w="3576" w:type="dxa"/>
          </w:tcPr>
          <w:p w14:paraId="343154E3" w14:textId="428752C6" w:rsidR="00914E26" w:rsidRPr="00A8506A" w:rsidRDefault="00A8506A" w:rsidP="00442857">
            <w:pPr>
              <w:pStyle w:val="Tabletexttitle"/>
              <w:jc w:val="both"/>
            </w:pPr>
            <w:r>
              <w:t>Details</w:t>
            </w:r>
          </w:p>
        </w:tc>
        <w:tc>
          <w:tcPr>
            <w:tcW w:w="5001" w:type="dxa"/>
          </w:tcPr>
          <w:p w14:paraId="63925BDC" w14:textId="370EC183" w:rsidR="00914E26" w:rsidRPr="00A8506A" w:rsidRDefault="00A8506A" w:rsidP="00442857">
            <w:pPr>
              <w:pStyle w:val="Tabletexttitle"/>
              <w:ind w:right="112"/>
              <w:jc w:val="both"/>
            </w:pPr>
            <w:r>
              <w:t>Approval</w:t>
            </w:r>
          </w:p>
        </w:tc>
      </w:tr>
      <w:tr w:rsidR="005E4659" w:rsidRPr="00A8506A" w14:paraId="5A739179" w14:textId="77777777" w:rsidTr="005E4659">
        <w:trPr>
          <w:trHeight w:val="851"/>
        </w:trPr>
        <w:tc>
          <w:tcPr>
            <w:tcW w:w="1908" w:type="dxa"/>
            <w:vAlign w:val="center"/>
          </w:tcPr>
          <w:p w14:paraId="68E1BF84" w14:textId="16E9B0E2" w:rsidR="00914E26" w:rsidRPr="00A8506A" w:rsidRDefault="00C639AC" w:rsidP="00442857">
            <w:pPr>
              <w:pStyle w:val="Tabletext"/>
              <w:jc w:val="both"/>
            </w:pPr>
            <w:r>
              <w:t>December 2018</w:t>
            </w:r>
          </w:p>
        </w:tc>
        <w:tc>
          <w:tcPr>
            <w:tcW w:w="3576" w:type="dxa"/>
            <w:vAlign w:val="center"/>
          </w:tcPr>
          <w:p w14:paraId="377D25B0" w14:textId="2C308382" w:rsidR="00914E26" w:rsidRPr="00A8506A" w:rsidRDefault="00191489" w:rsidP="00442857">
            <w:pPr>
              <w:pStyle w:val="Tabletext"/>
              <w:jc w:val="both"/>
            </w:pPr>
            <w:r>
              <w:t>First issue</w:t>
            </w:r>
          </w:p>
        </w:tc>
        <w:tc>
          <w:tcPr>
            <w:tcW w:w="5001" w:type="dxa"/>
            <w:vAlign w:val="center"/>
          </w:tcPr>
          <w:p w14:paraId="571BA41B" w14:textId="7E19FA49" w:rsidR="00914E26" w:rsidRPr="00A8506A" w:rsidRDefault="00A8506A" w:rsidP="00442857">
            <w:pPr>
              <w:pStyle w:val="Tabletext"/>
              <w:jc w:val="both"/>
            </w:pPr>
            <w:r>
              <w:t xml:space="preserve">Council session </w:t>
            </w:r>
            <w:r w:rsidR="00C639AC">
              <w:t>65</w:t>
            </w:r>
          </w:p>
        </w:tc>
      </w:tr>
      <w:tr w:rsidR="005E4659" w:rsidRPr="00A8506A" w14:paraId="4217F090" w14:textId="77777777" w:rsidTr="005E4659">
        <w:trPr>
          <w:trHeight w:val="851"/>
        </w:trPr>
        <w:tc>
          <w:tcPr>
            <w:tcW w:w="1908" w:type="dxa"/>
            <w:vAlign w:val="center"/>
          </w:tcPr>
          <w:p w14:paraId="1EA0BDDA" w14:textId="34107A8C" w:rsidR="00914E26" w:rsidRPr="00A8506A" w:rsidRDefault="00914E26" w:rsidP="00442857">
            <w:pPr>
              <w:pStyle w:val="Tabletext"/>
              <w:jc w:val="both"/>
            </w:pPr>
          </w:p>
        </w:tc>
        <w:tc>
          <w:tcPr>
            <w:tcW w:w="3576" w:type="dxa"/>
            <w:vAlign w:val="center"/>
          </w:tcPr>
          <w:p w14:paraId="17A02772" w14:textId="4E8BA18F" w:rsidR="00914E26" w:rsidRPr="00A8506A" w:rsidRDefault="00914E26" w:rsidP="00442857">
            <w:pPr>
              <w:pStyle w:val="Tabletext"/>
              <w:jc w:val="both"/>
            </w:pPr>
          </w:p>
        </w:tc>
        <w:tc>
          <w:tcPr>
            <w:tcW w:w="5001" w:type="dxa"/>
            <w:vAlign w:val="center"/>
          </w:tcPr>
          <w:p w14:paraId="7615EC52" w14:textId="4D7C492F" w:rsidR="00914E26" w:rsidRPr="00A8506A" w:rsidRDefault="00914E26" w:rsidP="00442857">
            <w:pPr>
              <w:pStyle w:val="Tabletext"/>
              <w:jc w:val="both"/>
            </w:pPr>
          </w:p>
        </w:tc>
      </w:tr>
      <w:tr w:rsidR="005E4659" w:rsidRPr="00A8506A" w14:paraId="6AB619BC" w14:textId="77777777" w:rsidTr="005E4659">
        <w:trPr>
          <w:trHeight w:val="851"/>
        </w:trPr>
        <w:tc>
          <w:tcPr>
            <w:tcW w:w="1908" w:type="dxa"/>
            <w:vAlign w:val="center"/>
          </w:tcPr>
          <w:p w14:paraId="2B749802" w14:textId="4D49AA42" w:rsidR="00914E26" w:rsidRPr="00A8506A" w:rsidRDefault="00914E26" w:rsidP="00442857">
            <w:pPr>
              <w:pStyle w:val="Tabletext"/>
              <w:jc w:val="both"/>
            </w:pPr>
          </w:p>
        </w:tc>
        <w:tc>
          <w:tcPr>
            <w:tcW w:w="3576" w:type="dxa"/>
            <w:vAlign w:val="center"/>
          </w:tcPr>
          <w:p w14:paraId="32F85A72" w14:textId="0D8F4B55" w:rsidR="00914E26" w:rsidRPr="00A8506A" w:rsidRDefault="00914E26" w:rsidP="00442857">
            <w:pPr>
              <w:pStyle w:val="Tabletext"/>
              <w:jc w:val="both"/>
            </w:pPr>
          </w:p>
        </w:tc>
        <w:tc>
          <w:tcPr>
            <w:tcW w:w="5001" w:type="dxa"/>
            <w:vAlign w:val="center"/>
          </w:tcPr>
          <w:p w14:paraId="7CB29975" w14:textId="773A2AF7" w:rsidR="00914E26" w:rsidRPr="00A8506A" w:rsidRDefault="00914E26" w:rsidP="00442857">
            <w:pPr>
              <w:pStyle w:val="Tabletext"/>
              <w:jc w:val="both"/>
            </w:pPr>
          </w:p>
        </w:tc>
      </w:tr>
    </w:tbl>
    <w:p w14:paraId="61A51722" w14:textId="77777777" w:rsidR="005E4659" w:rsidRPr="00A8506A" w:rsidRDefault="005E4659" w:rsidP="00442857">
      <w:pPr>
        <w:spacing w:after="200" w:line="276" w:lineRule="auto"/>
        <w:jc w:val="both"/>
      </w:pPr>
    </w:p>
    <w:p w14:paraId="157562C6" w14:textId="77777777" w:rsidR="00530A84" w:rsidRPr="00A8506A" w:rsidRDefault="00530A84" w:rsidP="00442857">
      <w:pPr>
        <w:spacing w:after="200" w:line="276" w:lineRule="auto"/>
        <w:jc w:val="both"/>
        <w:rPr>
          <w:sz w:val="22"/>
        </w:rPr>
      </w:pPr>
    </w:p>
    <w:p w14:paraId="535AFD3A" w14:textId="77777777" w:rsidR="00530A84" w:rsidRPr="00A8506A" w:rsidRDefault="00530A84" w:rsidP="00442857">
      <w:pPr>
        <w:spacing w:after="200" w:line="276" w:lineRule="auto"/>
        <w:jc w:val="both"/>
      </w:pPr>
    </w:p>
    <w:p w14:paraId="64B175DB" w14:textId="77777777" w:rsidR="00530A84" w:rsidRPr="00A8506A" w:rsidRDefault="00530A84" w:rsidP="00442857">
      <w:pPr>
        <w:spacing w:after="200" w:line="276" w:lineRule="auto"/>
        <w:jc w:val="both"/>
        <w:sectPr w:rsidR="00530A84" w:rsidRPr="00A8506A" w:rsidSect="00111E0A">
          <w:headerReference w:type="even" r:id="rId12"/>
          <w:headerReference w:type="default" r:id="rId13"/>
          <w:footerReference w:type="default" r:id="rId14"/>
          <w:headerReference w:type="first" r:id="rId15"/>
          <w:pgSz w:w="11906" w:h="16838" w:code="9"/>
          <w:pgMar w:top="567" w:right="794" w:bottom="567" w:left="907" w:header="567" w:footer="850" w:gutter="0"/>
          <w:cols w:space="708"/>
          <w:docGrid w:linePitch="360"/>
        </w:sectPr>
      </w:pPr>
    </w:p>
    <w:p w14:paraId="07033FF5" w14:textId="77777777" w:rsidR="001B7940" w:rsidRPr="00A8506A" w:rsidRDefault="001B7940" w:rsidP="00442857">
      <w:pPr>
        <w:pStyle w:val="THECOUNCIL"/>
      </w:pPr>
      <w:bookmarkStart w:id="1" w:name="_Toc442255952"/>
      <w:r w:rsidRPr="00A8506A">
        <w:lastRenderedPageBreak/>
        <w:t xml:space="preserve">THE </w:t>
      </w:r>
      <w:r w:rsidR="005C67E5" w:rsidRPr="00A8506A">
        <w:t xml:space="preserve">IALA </w:t>
      </w:r>
      <w:r w:rsidRPr="00A8506A">
        <w:t>COUNCIL</w:t>
      </w:r>
    </w:p>
    <w:p w14:paraId="1D5CD50B" w14:textId="77777777" w:rsidR="00E06CA9" w:rsidRDefault="007547FA" w:rsidP="00442857">
      <w:pPr>
        <w:pStyle w:val="Noting"/>
        <w:rPr>
          <w:b/>
        </w:rPr>
      </w:pPr>
      <w:r w:rsidRPr="00A8506A">
        <w:rPr>
          <w:b/>
        </w:rPr>
        <w:t>RECALLING</w:t>
      </w:r>
      <w:r w:rsidR="00E06CA9">
        <w:rPr>
          <w:b/>
        </w:rPr>
        <w:t>:</w:t>
      </w:r>
    </w:p>
    <w:p w14:paraId="4849F892" w14:textId="0A0A0F0A" w:rsidR="00E06CA9" w:rsidRDefault="007547FA" w:rsidP="00C44071">
      <w:pPr>
        <w:pStyle w:val="Noting"/>
        <w:numPr>
          <w:ilvl w:val="0"/>
          <w:numId w:val="26"/>
        </w:numPr>
      </w:pPr>
      <w:r w:rsidRPr="00E06CA9">
        <w:rPr>
          <w:b/>
        </w:rPr>
        <w:t xml:space="preserve"> </w:t>
      </w:r>
      <w:r w:rsidRPr="00A8506A">
        <w:t xml:space="preserve">the function of IALA with respect to </w:t>
      </w:r>
      <w:r w:rsidR="00492951">
        <w:t>s</w:t>
      </w:r>
      <w:r w:rsidRPr="00A8506A">
        <w:t xml:space="preserve">afety of </w:t>
      </w:r>
      <w:r w:rsidR="00492951">
        <w:t>n</w:t>
      </w:r>
      <w:r w:rsidRPr="00A8506A">
        <w:t>avigation, the efficiency of maritime transport and the protection of the environmen</w:t>
      </w:r>
      <w:r w:rsidR="00E06CA9">
        <w:t>t.</w:t>
      </w:r>
    </w:p>
    <w:p w14:paraId="22B954F9" w14:textId="45972E97" w:rsidR="00166C2E" w:rsidRPr="00A8506A" w:rsidRDefault="00E06CA9" w:rsidP="00C44071">
      <w:pPr>
        <w:pStyle w:val="Noting"/>
        <w:numPr>
          <w:ilvl w:val="0"/>
          <w:numId w:val="26"/>
        </w:numPr>
      </w:pPr>
      <w:r>
        <w:t>A</w:t>
      </w:r>
      <w:r w:rsidR="00310F95" w:rsidRPr="00A8506A">
        <w:t>rticle 8 of the IALA</w:t>
      </w:r>
      <w:r w:rsidR="00A326AC" w:rsidRPr="00A8506A">
        <w:t xml:space="preserve"> Constitution regarding the authority, duties and functions of the Council</w:t>
      </w:r>
      <w:r>
        <w:t>.</w:t>
      </w:r>
    </w:p>
    <w:p w14:paraId="5BBB8DC8" w14:textId="59307ABF" w:rsidR="00EE21AC" w:rsidRPr="00A8506A" w:rsidRDefault="002669B5" w:rsidP="00442857">
      <w:pPr>
        <w:pStyle w:val="Noting"/>
      </w:pPr>
      <w:r w:rsidRPr="00A8506A">
        <w:rPr>
          <w:b/>
        </w:rPr>
        <w:t>NOTING</w:t>
      </w:r>
      <w:ins w:id="2" w:author="Kevin Gregory" w:date="2018-10-17T08:50:00Z">
        <w:r w:rsidR="003512A6">
          <w:rPr>
            <w:b/>
          </w:rPr>
          <w:t>:</w:t>
        </w:r>
      </w:ins>
      <w:del w:id="3" w:author="Kevin Gregory" w:date="2018-10-17T08:50:00Z">
        <w:r w:rsidR="00EE21AC" w:rsidRPr="00A8506A" w:rsidDel="003512A6">
          <w:delText>:</w:delText>
        </w:r>
      </w:del>
    </w:p>
    <w:p w14:paraId="5A24229E" w14:textId="708D5FDA" w:rsidR="00C639AC" w:rsidRDefault="00EB5BF7" w:rsidP="00F806E1">
      <w:pPr>
        <w:pStyle w:val="List1-recommendation"/>
        <w:numPr>
          <w:ilvl w:val="0"/>
          <w:numId w:val="25"/>
        </w:numPr>
        <w:jc w:val="both"/>
      </w:pPr>
      <w:r w:rsidRPr="00A8506A">
        <w:t xml:space="preserve">that the SOLAS Convention, Chapter </w:t>
      </w:r>
      <w:del w:id="4" w:author="Kevin Gregory" w:date="2018-10-17T08:50:00Z">
        <w:r w:rsidRPr="00A8506A" w:rsidDel="003512A6">
          <w:delText>5</w:delText>
        </w:r>
      </w:del>
      <w:ins w:id="5" w:author="Kevin Gregory" w:date="2018-10-17T08:50:00Z">
        <w:r w:rsidR="003512A6">
          <w:t>V</w:t>
        </w:r>
      </w:ins>
      <w:r w:rsidRPr="00A8506A">
        <w:t xml:space="preserve">, Regulation 13, paragraph </w:t>
      </w:r>
      <w:r w:rsidR="00C639AC">
        <w:t>1</w:t>
      </w:r>
      <w:r w:rsidRPr="00A8506A">
        <w:t>, states that</w:t>
      </w:r>
      <w:r w:rsidR="0018456D">
        <w:t xml:space="preserve"> </w:t>
      </w:r>
      <w:r w:rsidR="00A76DE5">
        <w:t>‘</w:t>
      </w:r>
      <w:r w:rsidR="0018456D">
        <w:t>each Contracting Government undertakes to provide, as it deems practical and necessary, either individually or in co-operation with other Contracting governments, such aids to navigation as the volume of traffic justifies and the degree of risk requires</w:t>
      </w:r>
      <w:r w:rsidR="00A76DE5">
        <w:t>’</w:t>
      </w:r>
      <w:r w:rsidR="00A2336B">
        <w:t>;</w:t>
      </w:r>
    </w:p>
    <w:p w14:paraId="18F73266" w14:textId="6A0C04E6" w:rsidR="00C639AC" w:rsidRDefault="00C639AC" w:rsidP="00D1668A">
      <w:pPr>
        <w:pStyle w:val="List1-recommendation"/>
        <w:numPr>
          <w:ilvl w:val="0"/>
          <w:numId w:val="25"/>
        </w:numPr>
        <w:jc w:val="both"/>
        <w:rPr>
          <w:ins w:id="6" w:author="Kevin Gregory" w:date="2018-10-17T08:34:00Z"/>
        </w:rPr>
      </w:pPr>
      <w:r>
        <w:t xml:space="preserve">that the SOLAS Convention, Chapter V, Regulation 13 paragraph 2 states that </w:t>
      </w:r>
      <w:r w:rsidR="00EB5BF7" w:rsidRPr="00A8506A">
        <w:t xml:space="preserve">‘in order to obtain the greatest possible uniformity in </w:t>
      </w:r>
      <w:r w:rsidR="0018456D">
        <w:t xml:space="preserve">aids to </w:t>
      </w:r>
      <w:r w:rsidR="00A76DE5">
        <w:t>navigation</w:t>
      </w:r>
      <w:r w:rsidR="00EB5BF7" w:rsidRPr="00A8506A">
        <w:t xml:space="preserve">, Contracting Governments undertake to take into account the international recommendations and guidelines </w:t>
      </w:r>
      <w:r w:rsidR="00A76DE5">
        <w:t xml:space="preserve">(with reference to IALA) </w:t>
      </w:r>
      <w:r w:rsidR="00EB5BF7" w:rsidRPr="00A8506A">
        <w:t xml:space="preserve">when establishing </w:t>
      </w:r>
      <w:r w:rsidR="00492951">
        <w:t>a</w:t>
      </w:r>
      <w:r w:rsidR="00B463A8">
        <w:t xml:space="preserve">ids to </w:t>
      </w:r>
      <w:r w:rsidR="00492951">
        <w:t>n</w:t>
      </w:r>
      <w:r w:rsidR="00B463A8">
        <w:t>avigation</w:t>
      </w:r>
      <w:r w:rsidR="00EB5BF7" w:rsidRPr="00A8506A">
        <w:t>’</w:t>
      </w:r>
      <w:ins w:id="7" w:author="Kevin Gregory" w:date="2018-10-17T08:36:00Z">
        <w:r w:rsidR="008C3408">
          <w:t>;</w:t>
        </w:r>
      </w:ins>
      <w:del w:id="8" w:author="Kevin Gregory" w:date="2018-10-17T08:36:00Z">
        <w:r w:rsidDel="008C3408">
          <w:delText>.</w:delText>
        </w:r>
      </w:del>
    </w:p>
    <w:p w14:paraId="186B664E" w14:textId="308347B7" w:rsidR="005A32CB" w:rsidRPr="00DF2B2A" w:rsidRDefault="005A32CB" w:rsidP="00D1668A">
      <w:pPr>
        <w:pStyle w:val="List1-recommendation"/>
        <w:numPr>
          <w:ilvl w:val="0"/>
          <w:numId w:val="25"/>
        </w:numPr>
        <w:jc w:val="both"/>
        <w:rPr>
          <w:ins w:id="9" w:author="Kevin Gregory" w:date="2018-10-17T08:36:00Z"/>
          <w:highlight w:val="green"/>
          <w:rPrChange w:id="10" w:author="Kevin Gregory" w:date="2018-10-17T08:37:00Z">
            <w:rPr>
              <w:ins w:id="11" w:author="Kevin Gregory" w:date="2018-10-17T08:36:00Z"/>
            </w:rPr>
          </w:rPrChange>
        </w:rPr>
      </w:pPr>
      <w:ins w:id="12" w:author="Kevin Gregory" w:date="2018-10-17T08:34:00Z">
        <w:r w:rsidRPr="00DF2B2A">
          <w:rPr>
            <w:highlight w:val="green"/>
            <w:rPrChange w:id="13" w:author="Kevin Gregory" w:date="2018-10-17T08:37:00Z">
              <w:rPr/>
            </w:rPrChange>
          </w:rPr>
          <w:t xml:space="preserve">That the SOLAS </w:t>
        </w:r>
      </w:ins>
      <w:ins w:id="14" w:author="Kevin Gregory" w:date="2018-10-17T08:36:00Z">
        <w:r w:rsidR="008C3408" w:rsidRPr="00DF2B2A">
          <w:rPr>
            <w:highlight w:val="green"/>
            <w:rPrChange w:id="15" w:author="Kevin Gregory" w:date="2018-10-17T08:37:00Z">
              <w:rPr/>
            </w:rPrChange>
          </w:rPr>
          <w:t>C</w:t>
        </w:r>
      </w:ins>
      <w:ins w:id="16" w:author="Kevin Gregory" w:date="2018-10-17T08:34:00Z">
        <w:r w:rsidRPr="00DF2B2A">
          <w:rPr>
            <w:highlight w:val="green"/>
            <w:rPrChange w:id="17" w:author="Kevin Gregory" w:date="2018-10-17T08:37:00Z">
              <w:rPr/>
            </w:rPrChange>
          </w:rPr>
          <w:t>onvention, Cha</w:t>
        </w:r>
      </w:ins>
      <w:ins w:id="18" w:author="Kevin Gregory" w:date="2018-10-17T08:35:00Z">
        <w:r w:rsidRPr="00DF2B2A">
          <w:rPr>
            <w:highlight w:val="green"/>
            <w:rPrChange w:id="19" w:author="Kevin Gregory" w:date="2018-10-17T08:37:00Z">
              <w:rPr/>
            </w:rPrChange>
          </w:rPr>
          <w:t>pter V, Regulation 12, states that ‘Contracting Governments undertake to arrange for the establishment of VTS where, in their opinion</w:t>
        </w:r>
      </w:ins>
      <w:ins w:id="20" w:author="Kevin Gregory" w:date="2018-10-17T08:36:00Z">
        <w:r w:rsidRPr="00DF2B2A">
          <w:rPr>
            <w:highlight w:val="green"/>
            <w:rPrChange w:id="21" w:author="Kevin Gregory" w:date="2018-10-17T08:37:00Z">
              <w:rPr/>
            </w:rPrChange>
          </w:rPr>
          <w:t>, the volume of traffic or the degree of risk justifies such services</w:t>
        </w:r>
        <w:r w:rsidR="008C3408" w:rsidRPr="00DF2B2A">
          <w:rPr>
            <w:highlight w:val="green"/>
            <w:rPrChange w:id="22" w:author="Kevin Gregory" w:date="2018-10-17T08:37:00Z">
              <w:rPr/>
            </w:rPrChange>
          </w:rPr>
          <w:t>’</w:t>
        </w:r>
      </w:ins>
      <w:ins w:id="23" w:author="Kevin Gregory" w:date="2018-10-17T08:50:00Z">
        <w:r w:rsidR="003512A6">
          <w:rPr>
            <w:highlight w:val="green"/>
          </w:rPr>
          <w:t xml:space="preserve"> and,</w:t>
        </w:r>
        <w:r w:rsidR="003512A6" w:rsidRPr="003512A6">
          <w:rPr>
            <w:highlight w:val="green"/>
          </w:rPr>
          <w:t xml:space="preserve"> </w:t>
        </w:r>
        <w:r w:rsidR="003512A6" w:rsidRPr="001C3BA5">
          <w:rPr>
            <w:highlight w:val="green"/>
          </w:rPr>
          <w:t>‘Contracting Governments planning and implementing VTS shall, whenever possible, follow the guidelines developed by the Organization’.</w:t>
        </w:r>
        <w:r w:rsidR="003512A6">
          <w:rPr>
            <w:highlight w:val="green"/>
          </w:rPr>
          <w:t xml:space="preserve"> </w:t>
        </w:r>
      </w:ins>
    </w:p>
    <w:p w14:paraId="2865C753" w14:textId="6F583865" w:rsidR="008C3408" w:rsidRPr="00DF2B2A" w:rsidDel="003512A6" w:rsidRDefault="008C3408" w:rsidP="00D1668A">
      <w:pPr>
        <w:pStyle w:val="List1-recommendation"/>
        <w:numPr>
          <w:ilvl w:val="0"/>
          <w:numId w:val="25"/>
        </w:numPr>
        <w:jc w:val="both"/>
        <w:rPr>
          <w:del w:id="24" w:author="Kevin Gregory" w:date="2018-10-17T08:50:00Z"/>
          <w:highlight w:val="green"/>
          <w:rPrChange w:id="25" w:author="Kevin Gregory" w:date="2018-10-17T08:37:00Z">
            <w:rPr>
              <w:del w:id="26" w:author="Kevin Gregory" w:date="2018-10-17T08:50:00Z"/>
            </w:rPr>
          </w:rPrChange>
        </w:rPr>
      </w:pPr>
    </w:p>
    <w:p w14:paraId="27C8C872" w14:textId="0E9D7314" w:rsidR="00E06CA9" w:rsidRPr="00A8506A" w:rsidRDefault="00E06CA9" w:rsidP="00191489">
      <w:pPr>
        <w:pStyle w:val="Noting"/>
      </w:pPr>
      <w:r w:rsidRPr="00191489">
        <w:rPr>
          <w:b/>
        </w:rPr>
        <w:t>RECOGNISING</w:t>
      </w:r>
      <w:r w:rsidRPr="00A8506A">
        <w:t>:</w:t>
      </w:r>
    </w:p>
    <w:p w14:paraId="5CBE8425" w14:textId="4611FBC4" w:rsidR="00E06CA9" w:rsidRPr="004B1B1B" w:rsidRDefault="00E06CA9" w:rsidP="00C44071">
      <w:pPr>
        <w:pStyle w:val="List1-recommendation"/>
        <w:numPr>
          <w:ilvl w:val="0"/>
          <w:numId w:val="27"/>
        </w:numPr>
        <w:jc w:val="both"/>
        <w:rPr>
          <w:highlight w:val="green"/>
          <w:rPrChange w:id="27" w:author="Kevin Gregory" w:date="2018-10-15T14:53:00Z">
            <w:rPr/>
          </w:rPrChange>
        </w:rPr>
      </w:pPr>
      <w:r w:rsidRPr="004B1B1B">
        <w:rPr>
          <w:highlight w:val="green"/>
          <w:rPrChange w:id="28" w:author="Kevin Gregory" w:date="2018-10-15T14:53:00Z">
            <w:rPr/>
          </w:rPrChange>
        </w:rPr>
        <w:t xml:space="preserve">that </w:t>
      </w:r>
      <w:r w:rsidR="00A76DE5" w:rsidRPr="004B1B1B">
        <w:rPr>
          <w:highlight w:val="green"/>
          <w:rPrChange w:id="29" w:author="Kevin Gregory" w:date="2018-10-15T14:53:00Z">
            <w:rPr/>
          </w:rPrChange>
        </w:rPr>
        <w:t xml:space="preserve">the proper governance </w:t>
      </w:r>
      <w:r w:rsidR="00131CB5" w:rsidRPr="004B1B1B">
        <w:rPr>
          <w:highlight w:val="green"/>
          <w:rPrChange w:id="30" w:author="Kevin Gregory" w:date="2018-10-15T14:53:00Z">
            <w:rPr/>
          </w:rPrChange>
        </w:rPr>
        <w:t>of</w:t>
      </w:r>
      <w:ins w:id="31" w:author="Kevin Gregory" w:date="2018-10-15T14:52:00Z">
        <w:r w:rsidR="004B1B1B" w:rsidRPr="004B1B1B">
          <w:rPr>
            <w:highlight w:val="green"/>
            <w:rPrChange w:id="32" w:author="Kevin Gregory" w:date="2018-10-15T14:53:00Z">
              <w:rPr/>
            </w:rPrChange>
          </w:rPr>
          <w:t xml:space="preserve"> the delivery of</w:t>
        </w:r>
      </w:ins>
      <w:r w:rsidR="00131CB5" w:rsidRPr="004B1B1B">
        <w:rPr>
          <w:highlight w:val="green"/>
          <w:rPrChange w:id="33" w:author="Kevin Gregory" w:date="2018-10-15T14:53:00Z">
            <w:rPr/>
          </w:rPrChange>
        </w:rPr>
        <w:t xml:space="preserve"> aids</w:t>
      </w:r>
      <w:r w:rsidR="00A76DE5" w:rsidRPr="004B1B1B">
        <w:rPr>
          <w:highlight w:val="green"/>
          <w:rPrChange w:id="34" w:author="Kevin Gregory" w:date="2018-10-15T14:53:00Z">
            <w:rPr/>
          </w:rPrChange>
        </w:rPr>
        <w:t xml:space="preserve"> to navigation</w:t>
      </w:r>
      <w:ins w:id="35" w:author="Kevin Gregory" w:date="2018-10-15T14:51:00Z">
        <w:r w:rsidR="00BB7A2F" w:rsidRPr="004B1B1B">
          <w:rPr>
            <w:highlight w:val="green"/>
            <w:rPrChange w:id="36" w:author="Kevin Gregory" w:date="2018-10-15T14:53:00Z">
              <w:rPr/>
            </w:rPrChange>
          </w:rPr>
          <w:t>, including vessel traffic</w:t>
        </w:r>
      </w:ins>
      <w:r w:rsidR="00A76DE5" w:rsidRPr="004B1B1B">
        <w:rPr>
          <w:highlight w:val="green"/>
          <w:rPrChange w:id="37" w:author="Kevin Gregory" w:date="2018-10-15T14:53:00Z">
            <w:rPr/>
          </w:rPrChange>
        </w:rPr>
        <w:t xml:space="preserve"> service</w:t>
      </w:r>
      <w:ins w:id="38" w:author="Kevin Gregory" w:date="2018-10-15T14:52:00Z">
        <w:r w:rsidR="004B1B1B" w:rsidRPr="004B1B1B">
          <w:rPr>
            <w:highlight w:val="green"/>
            <w:rPrChange w:id="39" w:author="Kevin Gregory" w:date="2018-10-15T14:53:00Z">
              <w:rPr/>
            </w:rPrChange>
          </w:rPr>
          <w:t>s,</w:t>
        </w:r>
      </w:ins>
      <w:r w:rsidR="00A76DE5" w:rsidRPr="004B1B1B">
        <w:rPr>
          <w:highlight w:val="green"/>
          <w:rPrChange w:id="40" w:author="Kevin Gregory" w:date="2018-10-15T14:53:00Z">
            <w:rPr/>
          </w:rPrChange>
        </w:rPr>
        <w:t xml:space="preserve"> </w:t>
      </w:r>
      <w:del w:id="41" w:author="Kevin Gregory" w:date="2018-10-15T14:52:00Z">
        <w:r w:rsidR="00A76DE5" w:rsidRPr="004B1B1B" w:rsidDel="004B1B1B">
          <w:rPr>
            <w:highlight w:val="green"/>
            <w:rPrChange w:id="42" w:author="Kevin Gregory" w:date="2018-10-15T14:53:00Z">
              <w:rPr/>
            </w:rPrChange>
          </w:rPr>
          <w:delText xml:space="preserve">delivery </w:delText>
        </w:r>
      </w:del>
      <w:r w:rsidRPr="004B1B1B">
        <w:rPr>
          <w:highlight w:val="green"/>
          <w:rPrChange w:id="43" w:author="Kevin Gregory" w:date="2018-10-15T14:53:00Z">
            <w:rPr/>
          </w:rPrChange>
        </w:rPr>
        <w:t xml:space="preserve">is critical to the consistent provision of </w:t>
      </w:r>
      <w:r w:rsidR="00492951" w:rsidRPr="004B1B1B">
        <w:rPr>
          <w:highlight w:val="green"/>
          <w:rPrChange w:id="44" w:author="Kevin Gregory" w:date="2018-10-15T14:53:00Z">
            <w:rPr/>
          </w:rPrChange>
        </w:rPr>
        <w:t>an</w:t>
      </w:r>
      <w:r w:rsidRPr="004B1B1B">
        <w:rPr>
          <w:highlight w:val="green"/>
          <w:rPrChange w:id="45" w:author="Kevin Gregory" w:date="2018-10-15T14:53:00Z">
            <w:rPr/>
          </w:rPrChange>
        </w:rPr>
        <w:t xml:space="preserve"> </w:t>
      </w:r>
      <w:r w:rsidR="00492951" w:rsidRPr="004B1B1B">
        <w:rPr>
          <w:highlight w:val="green"/>
          <w:rPrChange w:id="46" w:author="Kevin Gregory" w:date="2018-10-15T14:53:00Z">
            <w:rPr/>
          </w:rPrChange>
        </w:rPr>
        <w:t>a</w:t>
      </w:r>
      <w:r w:rsidR="00B463A8" w:rsidRPr="004B1B1B">
        <w:rPr>
          <w:highlight w:val="green"/>
          <w:rPrChange w:id="47" w:author="Kevin Gregory" w:date="2018-10-15T14:53:00Z">
            <w:rPr/>
          </w:rPrChange>
        </w:rPr>
        <w:t xml:space="preserve">ids </w:t>
      </w:r>
      <w:r w:rsidRPr="004B1B1B">
        <w:rPr>
          <w:highlight w:val="green"/>
          <w:rPrChange w:id="48" w:author="Kevin Gregory" w:date="2018-10-15T14:53:00Z">
            <w:rPr/>
          </w:rPrChange>
        </w:rPr>
        <w:t>to</w:t>
      </w:r>
      <w:r w:rsidR="00B463A8" w:rsidRPr="004B1B1B">
        <w:rPr>
          <w:highlight w:val="green"/>
          <w:rPrChange w:id="49" w:author="Kevin Gregory" w:date="2018-10-15T14:53:00Z">
            <w:rPr/>
          </w:rPrChange>
        </w:rPr>
        <w:t xml:space="preserve"> </w:t>
      </w:r>
      <w:r w:rsidR="00492951" w:rsidRPr="004B1B1B">
        <w:rPr>
          <w:highlight w:val="green"/>
          <w:rPrChange w:id="50" w:author="Kevin Gregory" w:date="2018-10-15T14:53:00Z">
            <w:rPr/>
          </w:rPrChange>
        </w:rPr>
        <w:t>n</w:t>
      </w:r>
      <w:r w:rsidR="00B463A8" w:rsidRPr="004B1B1B">
        <w:rPr>
          <w:highlight w:val="green"/>
          <w:rPrChange w:id="51" w:author="Kevin Gregory" w:date="2018-10-15T14:53:00Z">
            <w:rPr/>
          </w:rPrChange>
        </w:rPr>
        <w:t>avigation</w:t>
      </w:r>
      <w:r w:rsidRPr="004B1B1B">
        <w:rPr>
          <w:highlight w:val="green"/>
          <w:rPrChange w:id="52" w:author="Kevin Gregory" w:date="2018-10-15T14:53:00Z">
            <w:rPr/>
          </w:rPrChange>
        </w:rPr>
        <w:t xml:space="preserve"> service</w:t>
      </w:r>
      <w:r w:rsidR="00A2336B" w:rsidRPr="004B1B1B">
        <w:rPr>
          <w:highlight w:val="green"/>
          <w:rPrChange w:id="53" w:author="Kevin Gregory" w:date="2018-10-15T14:53:00Z">
            <w:rPr/>
          </w:rPrChange>
        </w:rPr>
        <w:t>;</w:t>
      </w:r>
    </w:p>
    <w:p w14:paraId="13E06B44" w14:textId="769215CA" w:rsidR="00E06CA9" w:rsidRPr="00A8506A" w:rsidRDefault="00E06CA9" w:rsidP="00A2336B">
      <w:pPr>
        <w:pStyle w:val="List1-recommendation"/>
        <w:numPr>
          <w:ilvl w:val="0"/>
          <w:numId w:val="27"/>
        </w:numPr>
        <w:spacing w:after="240"/>
        <w:jc w:val="both"/>
      </w:pPr>
      <w:r w:rsidRPr="00A8506A">
        <w:t xml:space="preserve">the work done by the Association on </w:t>
      </w:r>
      <w:r w:rsidR="00B463A8">
        <w:t>capacity building for coastal States in need of its services</w:t>
      </w:r>
      <w:r w:rsidR="00BD669B">
        <w:t>.</w:t>
      </w:r>
    </w:p>
    <w:p w14:paraId="77E198B3" w14:textId="3121CE3D" w:rsidR="001B7940" w:rsidRPr="00A8506A" w:rsidRDefault="00A326AC" w:rsidP="00442857">
      <w:pPr>
        <w:pStyle w:val="Noting"/>
      </w:pPr>
      <w:r w:rsidRPr="00A8506A">
        <w:rPr>
          <w:b/>
        </w:rPr>
        <w:t>CONSIDER</w:t>
      </w:r>
      <w:r w:rsidR="007547FA" w:rsidRPr="00A8506A">
        <w:rPr>
          <w:b/>
        </w:rPr>
        <w:t>ING</w:t>
      </w:r>
      <w:r w:rsidRPr="00A8506A">
        <w:rPr>
          <w:b/>
        </w:rPr>
        <w:t xml:space="preserve"> </w:t>
      </w:r>
      <w:r w:rsidR="001B7940" w:rsidRPr="00A8506A">
        <w:t xml:space="preserve">the </w:t>
      </w:r>
      <w:r w:rsidR="007547FA" w:rsidRPr="00A8506A">
        <w:t>proposals</w:t>
      </w:r>
      <w:r w:rsidRPr="00A8506A">
        <w:t xml:space="preserve"> of the</w:t>
      </w:r>
      <w:r w:rsidR="00EB5BF7" w:rsidRPr="00A8506A">
        <w:t xml:space="preserve"> </w:t>
      </w:r>
      <w:r w:rsidR="004C08CF" w:rsidRPr="00A8506A">
        <w:t xml:space="preserve">IALA </w:t>
      </w:r>
      <w:r w:rsidR="00131CB5">
        <w:rPr>
          <w:bCs/>
        </w:rPr>
        <w:t>Aids to Navigation Requirements and Management</w:t>
      </w:r>
      <w:r w:rsidR="00BD669B">
        <w:rPr>
          <w:bCs/>
        </w:rPr>
        <w:t xml:space="preserve"> Committee,</w:t>
      </w:r>
    </w:p>
    <w:p w14:paraId="24AC09CF" w14:textId="520B1AD6" w:rsidR="001B7940" w:rsidRPr="00A8506A" w:rsidRDefault="00A326AC" w:rsidP="00442857">
      <w:pPr>
        <w:pStyle w:val="Noting"/>
        <w:rPr>
          <w:i/>
          <w:iCs/>
        </w:rPr>
      </w:pPr>
      <w:r w:rsidRPr="00A8506A">
        <w:rPr>
          <w:b/>
        </w:rPr>
        <w:t>ADOPTS</w:t>
      </w:r>
      <w:r w:rsidR="00094508" w:rsidRPr="00A8506A">
        <w:t xml:space="preserve"> </w:t>
      </w:r>
      <w:r w:rsidR="007547FA" w:rsidRPr="00A8506A">
        <w:t xml:space="preserve">the </w:t>
      </w:r>
      <w:r w:rsidRPr="00A8506A">
        <w:t xml:space="preserve">Recommendation </w:t>
      </w:r>
      <w:r w:rsidR="008D16C2" w:rsidRPr="00A8506A">
        <w:t xml:space="preserve">on </w:t>
      </w:r>
      <w:r w:rsidR="0018456D">
        <w:rPr>
          <w:iCs/>
        </w:rPr>
        <w:t>the Governance of Aids to Navigation Service Delivery</w:t>
      </w:r>
      <w:r w:rsidR="005F3B9D" w:rsidRPr="00A8506A">
        <w:t xml:space="preserve">, </w:t>
      </w:r>
      <w:r w:rsidRPr="00A8506A">
        <w:t xml:space="preserve">as </w:t>
      </w:r>
      <w:r w:rsidR="005F3B9D" w:rsidRPr="00A8506A">
        <w:t>amplified</w:t>
      </w:r>
      <w:r w:rsidRPr="00A8506A">
        <w:t xml:space="preserve"> in </w:t>
      </w:r>
      <w:r w:rsidR="00B463A8">
        <w:t xml:space="preserve">the associated </w:t>
      </w:r>
      <w:r w:rsidR="005F3B9D" w:rsidRPr="00A8506A">
        <w:t xml:space="preserve">IALA Guideline </w:t>
      </w:r>
      <w:r w:rsidR="0018456D" w:rsidRPr="00A2336B">
        <w:rPr>
          <w:highlight w:val="yellow"/>
        </w:rPr>
        <w:t>####</w:t>
      </w:r>
      <w:r w:rsidR="00BD669B" w:rsidRPr="00BD669B">
        <w:t xml:space="preserve"> </w:t>
      </w:r>
      <w:r w:rsidR="005F3B9D" w:rsidRPr="00A8506A">
        <w:t xml:space="preserve">on </w:t>
      </w:r>
      <w:r w:rsidR="0018456D">
        <w:rPr>
          <w:iCs/>
        </w:rPr>
        <w:t>the Governance of AtoN Service Delivery</w:t>
      </w:r>
      <w:r w:rsidR="001B7940" w:rsidRPr="00A8506A">
        <w:t>,</w:t>
      </w:r>
    </w:p>
    <w:p w14:paraId="77010A8F" w14:textId="77777777" w:rsidR="001B7940" w:rsidRPr="00A8506A" w:rsidRDefault="00A326AC" w:rsidP="00442857">
      <w:pPr>
        <w:pStyle w:val="Noting"/>
      </w:pPr>
      <w:r w:rsidRPr="00A8506A">
        <w:rPr>
          <w:b/>
        </w:rPr>
        <w:t>INVITES</w:t>
      </w:r>
      <w:r w:rsidR="001B7940" w:rsidRPr="00A8506A">
        <w:t xml:space="preserve"> </w:t>
      </w:r>
      <w:r w:rsidRPr="00A8506A">
        <w:t>Members and marine aids to navigation authorities worldwide to implement the provisions of the Recommendation</w:t>
      </w:r>
      <w:r w:rsidR="001B7940" w:rsidRPr="00A8506A">
        <w:t>,</w:t>
      </w:r>
    </w:p>
    <w:p w14:paraId="14EB2B59" w14:textId="77777777" w:rsidR="00BD669B" w:rsidRDefault="00612D0B" w:rsidP="00442857">
      <w:pPr>
        <w:pStyle w:val="Noting"/>
        <w:rPr>
          <w:b/>
        </w:rPr>
      </w:pPr>
      <w:r w:rsidRPr="00A8506A">
        <w:rPr>
          <w:b/>
        </w:rPr>
        <w:t>REQUESTS</w:t>
      </w:r>
      <w:r w:rsidR="00BD669B">
        <w:rPr>
          <w:b/>
        </w:rPr>
        <w:t>:</w:t>
      </w:r>
    </w:p>
    <w:p w14:paraId="5673FF65" w14:textId="5881E40F" w:rsidR="00B20246" w:rsidRDefault="00BD669B" w:rsidP="00C44071">
      <w:pPr>
        <w:pStyle w:val="List1-recommendation"/>
        <w:numPr>
          <w:ilvl w:val="0"/>
          <w:numId w:val="28"/>
        </w:numPr>
        <w:jc w:val="both"/>
      </w:pPr>
      <w:r w:rsidRPr="00BD669B">
        <w:t xml:space="preserve">that </w:t>
      </w:r>
      <w:r>
        <w:t>National Members and other appropriate Authorities, providing or intending to provide Aids to Navigation services, use the IA</w:t>
      </w:r>
      <w:r w:rsidR="002B6F1A">
        <w:t>L</w:t>
      </w:r>
      <w:r>
        <w:t xml:space="preserve">A standard of </w:t>
      </w:r>
      <w:r w:rsidR="00B463A8">
        <w:t>Aids to Navigation Planning and Service Requirements</w:t>
      </w:r>
      <w:r w:rsidR="00A2336B">
        <w:t>;</w:t>
      </w:r>
    </w:p>
    <w:p w14:paraId="632BA901" w14:textId="2D0A1C83" w:rsidR="00612D0B" w:rsidRPr="00BD669B" w:rsidRDefault="00A2336B" w:rsidP="00C44071">
      <w:pPr>
        <w:pStyle w:val="List1-recommendation"/>
        <w:numPr>
          <w:ilvl w:val="0"/>
          <w:numId w:val="28"/>
        </w:numPr>
        <w:jc w:val="both"/>
      </w:pPr>
      <w:r>
        <w:lastRenderedPageBreak/>
        <w:t>that t</w:t>
      </w:r>
      <w:r w:rsidR="002B6F1A">
        <w:t xml:space="preserve">he </w:t>
      </w:r>
      <w:r w:rsidR="00131CB5">
        <w:rPr>
          <w:bCs/>
        </w:rPr>
        <w:t>Aids to Navigation Requirements and Management</w:t>
      </w:r>
      <w:r w:rsidR="00612D0B" w:rsidRPr="00BD669B">
        <w:t xml:space="preserve"> Committee or such other committee as the Council may direct to keep the Recommendation under review and to propose amendments as necessary.</w:t>
      </w:r>
    </w:p>
    <w:p w14:paraId="0BC4B33C" w14:textId="696F44BB" w:rsidR="00BD669B" w:rsidRDefault="00BD669B" w:rsidP="00442857">
      <w:pPr>
        <w:spacing w:after="200" w:line="276" w:lineRule="auto"/>
        <w:jc w:val="both"/>
        <w:rPr>
          <w:rFonts w:eastAsia="Times New Roman" w:cs="Arial"/>
          <w:b/>
          <w:sz w:val="24"/>
          <w:szCs w:val="24"/>
        </w:rPr>
      </w:pPr>
      <w:r>
        <w:rPr>
          <w:b/>
        </w:rPr>
        <w:br w:type="page"/>
      </w:r>
    </w:p>
    <w:p w14:paraId="2F931876" w14:textId="77777777" w:rsidR="00D1668A" w:rsidRPr="0040196C" w:rsidRDefault="00D1668A" w:rsidP="00D1668A">
      <w:pPr>
        <w:pStyle w:val="Heading1"/>
        <w:tabs>
          <w:tab w:val="clear" w:pos="709"/>
          <w:tab w:val="num" w:pos="0"/>
        </w:tabs>
        <w:ind w:left="709"/>
      </w:pPr>
      <w:bookmarkStart w:id="54" w:name="_Toc228011282"/>
      <w:bookmarkStart w:id="55" w:name="_Toc509636169"/>
      <w:r w:rsidRPr="0040196C">
        <w:lastRenderedPageBreak/>
        <w:t>Introduction</w:t>
      </w:r>
      <w:bookmarkEnd w:id="54"/>
      <w:bookmarkEnd w:id="55"/>
    </w:p>
    <w:p w14:paraId="391E38EA" w14:textId="77777777" w:rsidR="00D1668A" w:rsidRPr="00AB78A3" w:rsidRDefault="00D1668A" w:rsidP="00D1668A">
      <w:pPr>
        <w:pStyle w:val="Heading2"/>
        <w:keepLines w:val="0"/>
        <w:numPr>
          <w:ilvl w:val="1"/>
          <w:numId w:val="37"/>
        </w:numPr>
        <w:tabs>
          <w:tab w:val="clear" w:pos="851"/>
        </w:tabs>
        <w:spacing w:before="240" w:after="120" w:line="240" w:lineRule="auto"/>
        <w:ind w:left="851" w:hanging="851"/>
        <w:jc w:val="both"/>
      </w:pPr>
      <w:bookmarkStart w:id="56" w:name="_Toc228011283"/>
      <w:bookmarkStart w:id="57" w:name="_Toc509636170"/>
      <w:r w:rsidRPr="00AB78A3">
        <w:t>Overview</w:t>
      </w:r>
      <w:bookmarkEnd w:id="56"/>
      <w:bookmarkEnd w:id="57"/>
    </w:p>
    <w:p w14:paraId="577A3EE0" w14:textId="10A82FD9" w:rsidR="00D1668A" w:rsidRPr="00484925" w:rsidRDefault="002A08C0" w:rsidP="00D1668A">
      <w:pPr>
        <w:pStyle w:val="BodyText"/>
        <w:jc w:val="both"/>
        <w:rPr>
          <w:sz w:val="24"/>
          <w:szCs w:val="24"/>
        </w:rPr>
      </w:pPr>
      <w:bookmarkStart w:id="58" w:name="_Toc322529518"/>
      <w:bookmarkStart w:id="59" w:name="_Toc322529567"/>
      <w:r w:rsidRPr="00484925">
        <w:rPr>
          <w:sz w:val="24"/>
          <w:szCs w:val="24"/>
        </w:rPr>
        <w:t xml:space="preserve">Chapter V of the Safety of Life at Sea Convention, 1974, as amended, </w:t>
      </w:r>
      <w:r w:rsidR="00D1668A" w:rsidRPr="00484925">
        <w:rPr>
          <w:sz w:val="24"/>
          <w:szCs w:val="24"/>
        </w:rPr>
        <w:t>places several obligations on the national Competent Authority (CA) of a coastal State relating to the safety of navigation. The International Maritime Organization (IMO), through its IMO Member State Audit Scheme (IMSAS), investigates how these States meet those obligations. IALA, as a key member of the Joint Capacity Building Group operating under the United Nations banner of “Delivering as One”, has set its second goal as ensuring that all coastal states have by mid-2026 “contributed to an efficient global network of aids to navigation and services for the safety of navigation, through capacity building and the sharing of expertise”. The World-Wide Academy (The Academy) is the principal tool which IALA uses to achieve that goal. It does this through technical missions to coastal States judged to be in need of its services, and follow-up reviews to determine how the recommendations raised during its missions will be implemented for the enhancement of safe navigation.</w:t>
      </w:r>
    </w:p>
    <w:p w14:paraId="1D0FB8F9" w14:textId="3A6A3BF5" w:rsidR="002A08C0" w:rsidRPr="00484925" w:rsidRDefault="00D1668A" w:rsidP="002A08C0">
      <w:pPr>
        <w:pStyle w:val="BodyText"/>
        <w:jc w:val="both"/>
        <w:rPr>
          <w:sz w:val="24"/>
          <w:szCs w:val="24"/>
          <w:lang w:eastAsia="en-GB"/>
        </w:rPr>
      </w:pPr>
      <w:r w:rsidRPr="00484925">
        <w:rPr>
          <w:sz w:val="24"/>
          <w:szCs w:val="24"/>
        </w:rPr>
        <w:t xml:space="preserve">An analysis of all 152 independent coastal States and over 30 missions to such States found that over 40% of them were either unaware of the extent of their obligations or had yet to exercise the necessary level of governance to implement procedures to demonstrate compliance with </w:t>
      </w:r>
      <w:r w:rsidR="002A08C0" w:rsidRPr="00484925">
        <w:rPr>
          <w:sz w:val="24"/>
          <w:szCs w:val="24"/>
        </w:rPr>
        <w:t>Chapter V, Regulation 13 (Aids to Navigation) of the Safety of Life at Sea Convention.</w:t>
      </w:r>
    </w:p>
    <w:p w14:paraId="07CAF75D" w14:textId="19DC2624" w:rsidR="00D1668A" w:rsidRPr="00AB78A3" w:rsidRDefault="00D1668A" w:rsidP="00D1668A">
      <w:pPr>
        <w:pStyle w:val="BodyText"/>
        <w:jc w:val="both"/>
      </w:pPr>
    </w:p>
    <w:p w14:paraId="1080520D" w14:textId="77777777" w:rsidR="00D1668A" w:rsidRPr="00AB78A3" w:rsidRDefault="00D1668A" w:rsidP="00D1668A">
      <w:pPr>
        <w:pStyle w:val="Heading2"/>
        <w:keepLines w:val="0"/>
        <w:numPr>
          <w:ilvl w:val="1"/>
          <w:numId w:val="37"/>
        </w:numPr>
        <w:tabs>
          <w:tab w:val="clear" w:pos="851"/>
        </w:tabs>
        <w:spacing w:before="240" w:after="120" w:line="240" w:lineRule="auto"/>
        <w:ind w:left="851" w:hanging="851"/>
        <w:jc w:val="both"/>
      </w:pPr>
      <w:bookmarkStart w:id="60" w:name="_Toc228011284"/>
      <w:bookmarkStart w:id="61" w:name="_Toc509636171"/>
      <w:r w:rsidRPr="00AB78A3">
        <w:t>Aim and Objective</w:t>
      </w:r>
      <w:bookmarkEnd w:id="58"/>
      <w:bookmarkEnd w:id="59"/>
      <w:bookmarkEnd w:id="60"/>
      <w:bookmarkEnd w:id="61"/>
    </w:p>
    <w:p w14:paraId="25D87718" w14:textId="35F41DDE" w:rsidR="00D1668A" w:rsidRPr="00484925" w:rsidRDefault="00D1668A" w:rsidP="00D1668A">
      <w:pPr>
        <w:pStyle w:val="BodyText"/>
        <w:jc w:val="both"/>
        <w:rPr>
          <w:sz w:val="24"/>
          <w:szCs w:val="24"/>
        </w:rPr>
      </w:pPr>
      <w:r w:rsidRPr="00484925">
        <w:rPr>
          <w:sz w:val="24"/>
          <w:szCs w:val="24"/>
        </w:rPr>
        <w:t xml:space="preserve">The aim of this </w:t>
      </w:r>
      <w:r w:rsidR="002A08C0" w:rsidRPr="00484925">
        <w:rPr>
          <w:sz w:val="24"/>
          <w:szCs w:val="24"/>
        </w:rPr>
        <w:t>Recommendation</w:t>
      </w:r>
      <w:r w:rsidRPr="00484925">
        <w:rPr>
          <w:sz w:val="24"/>
          <w:szCs w:val="24"/>
        </w:rPr>
        <w:t xml:space="preserve"> is to </w:t>
      </w:r>
      <w:r w:rsidR="002A08C0" w:rsidRPr="00484925">
        <w:rPr>
          <w:sz w:val="24"/>
          <w:szCs w:val="24"/>
        </w:rPr>
        <w:t>encourage</w:t>
      </w:r>
      <w:r w:rsidRPr="00484925">
        <w:rPr>
          <w:sz w:val="24"/>
          <w:szCs w:val="24"/>
        </w:rPr>
        <w:t xml:space="preserve"> coastal States </w:t>
      </w:r>
      <w:r w:rsidR="002A08C0" w:rsidRPr="00484925">
        <w:rPr>
          <w:sz w:val="24"/>
          <w:szCs w:val="24"/>
        </w:rPr>
        <w:t xml:space="preserve">to </w:t>
      </w:r>
      <w:r w:rsidRPr="00484925">
        <w:rPr>
          <w:sz w:val="24"/>
          <w:szCs w:val="24"/>
        </w:rPr>
        <w:t xml:space="preserve">adopt </w:t>
      </w:r>
      <w:r w:rsidR="002A08C0" w:rsidRPr="00484925">
        <w:rPr>
          <w:sz w:val="24"/>
          <w:szCs w:val="24"/>
        </w:rPr>
        <w:t xml:space="preserve">all necessary measures </w:t>
      </w:r>
      <w:r w:rsidRPr="00484925">
        <w:rPr>
          <w:sz w:val="24"/>
          <w:szCs w:val="24"/>
        </w:rPr>
        <w:t>to demonstrate the appropriate level of proper governance over the provision of key aspects of SOLAS Chapter V relating to the dissemination of Maritime Safety Information (MSI)</w:t>
      </w:r>
      <w:r w:rsidR="007106E4">
        <w:rPr>
          <w:sz w:val="24"/>
          <w:szCs w:val="24"/>
        </w:rPr>
        <w:t xml:space="preserve"> related to changes to AtoN</w:t>
      </w:r>
      <w:r w:rsidRPr="00484925">
        <w:rPr>
          <w:sz w:val="24"/>
          <w:szCs w:val="24"/>
        </w:rPr>
        <w:t>;  the provision of Vessel Traffic Services (VTS) where the volume of maritime traffic or degree of risk justify such a service and primarily the provision of appropriate Aids to Navigation (AtoN) based on the volume of traffic and the degree of risk in their waters.</w:t>
      </w:r>
    </w:p>
    <w:p w14:paraId="7C5D9A4C" w14:textId="540EF6AE" w:rsidR="00D1668A" w:rsidRPr="00484925" w:rsidRDefault="00D1668A" w:rsidP="00D1668A">
      <w:pPr>
        <w:pStyle w:val="BodyText"/>
        <w:jc w:val="both"/>
        <w:rPr>
          <w:sz w:val="24"/>
          <w:szCs w:val="24"/>
        </w:rPr>
      </w:pPr>
      <w:r w:rsidRPr="00484925">
        <w:rPr>
          <w:sz w:val="24"/>
          <w:szCs w:val="24"/>
        </w:rPr>
        <w:t>The International Hydrographic Organization (IHO), IALA’s sister organization in the “Delivering as One” Group, leads on the proper dissemination of MSI</w:t>
      </w:r>
      <w:r w:rsidRPr="00484925">
        <w:rPr>
          <w:rStyle w:val="FootnoteReference"/>
          <w:sz w:val="24"/>
          <w:szCs w:val="24"/>
        </w:rPr>
        <w:footnoteReference w:id="1"/>
      </w:r>
      <w:r w:rsidRPr="00484925">
        <w:rPr>
          <w:sz w:val="24"/>
          <w:szCs w:val="24"/>
        </w:rPr>
        <w:t>. IALA has published a raft of recommendations and guidelines relating to the provision and management of VTS</w:t>
      </w:r>
      <w:r w:rsidRPr="00484925">
        <w:rPr>
          <w:rStyle w:val="FootnoteReference"/>
          <w:sz w:val="24"/>
          <w:szCs w:val="24"/>
        </w:rPr>
        <w:footnoteReference w:id="2"/>
      </w:r>
      <w:r w:rsidRPr="00484925">
        <w:rPr>
          <w:sz w:val="24"/>
          <w:szCs w:val="24"/>
        </w:rPr>
        <w:t xml:space="preserve">. The objective of this </w:t>
      </w:r>
      <w:r w:rsidR="002A08C0" w:rsidRPr="00484925">
        <w:rPr>
          <w:sz w:val="24"/>
          <w:szCs w:val="24"/>
        </w:rPr>
        <w:t>Recommendation</w:t>
      </w:r>
      <w:r w:rsidRPr="00484925">
        <w:rPr>
          <w:sz w:val="24"/>
          <w:szCs w:val="24"/>
        </w:rPr>
        <w:t xml:space="preserve"> is to ensure that contracting Governments to SOLAS exercise proper governance over the other key aspect of safety of navigation, AtoN, for which IALA sets the international standards and guidance on best practice. </w:t>
      </w:r>
      <w:r w:rsidR="002A08C0" w:rsidRPr="00484925">
        <w:rPr>
          <w:sz w:val="24"/>
          <w:szCs w:val="24"/>
        </w:rPr>
        <w:t xml:space="preserve">A summary of actions that could be taken to demonstrate proper governance is set out in IALA Guideline </w:t>
      </w:r>
      <w:r w:rsidR="002A08C0" w:rsidRPr="00A2336B">
        <w:rPr>
          <w:sz w:val="24"/>
          <w:szCs w:val="24"/>
          <w:highlight w:val="yellow"/>
        </w:rPr>
        <w:t>####.</w:t>
      </w:r>
      <w:r w:rsidR="002A08C0" w:rsidRPr="00484925">
        <w:rPr>
          <w:sz w:val="24"/>
          <w:szCs w:val="24"/>
        </w:rPr>
        <w:t xml:space="preserve"> </w:t>
      </w:r>
    </w:p>
    <w:p w14:paraId="65D648B2" w14:textId="77777777" w:rsidR="00593D6A" w:rsidRDefault="00593D6A" w:rsidP="00442857">
      <w:pPr>
        <w:pStyle w:val="Annex"/>
        <w:numPr>
          <w:ilvl w:val="0"/>
          <w:numId w:val="0"/>
        </w:numPr>
        <w:jc w:val="both"/>
        <w:rPr>
          <w:i w:val="0"/>
          <w:sz w:val="40"/>
          <w:szCs w:val="40"/>
          <w:u w:val="none"/>
        </w:rPr>
      </w:pPr>
    </w:p>
    <w:bookmarkEnd w:id="1"/>
    <w:p w14:paraId="2080A0F9" w14:textId="25B0E7A5" w:rsidR="003778E4" w:rsidRPr="004C0AE9" w:rsidRDefault="00663947" w:rsidP="003778E4">
      <w:pPr>
        <w:pStyle w:val="Bullet1-recommendation"/>
        <w:numPr>
          <w:ilvl w:val="0"/>
          <w:numId w:val="0"/>
        </w:numPr>
        <w:rPr>
          <w:sz w:val="22"/>
          <w:lang w:eastAsia="en-GB"/>
        </w:rPr>
      </w:pPr>
      <w:r w:rsidRPr="004C0AE9">
        <w:rPr>
          <w:sz w:val="22"/>
          <w:lang w:eastAsia="en-GB"/>
        </w:rPr>
        <w:t xml:space="preserve"> </w:t>
      </w:r>
    </w:p>
    <w:sectPr w:rsidR="003778E4" w:rsidRPr="004C0AE9" w:rsidSect="0083218D">
      <w:headerReference w:type="even" r:id="rId16"/>
      <w:headerReference w:type="default" r:id="rId17"/>
      <w:headerReference w:type="first" r:id="rId1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9BCE" w14:textId="77777777" w:rsidR="00F25253" w:rsidRDefault="00F25253" w:rsidP="003274DB">
      <w:r>
        <w:separator/>
      </w:r>
    </w:p>
    <w:p w14:paraId="4774F9E3" w14:textId="77777777" w:rsidR="00F25253" w:rsidRDefault="00F25253"/>
  </w:endnote>
  <w:endnote w:type="continuationSeparator" w:id="0">
    <w:p w14:paraId="2FD930D3" w14:textId="77777777" w:rsidR="00F25253" w:rsidRDefault="00F25253" w:rsidP="003274DB">
      <w:r>
        <w:continuationSeparator/>
      </w:r>
    </w:p>
    <w:p w14:paraId="3A32E4BF" w14:textId="77777777" w:rsidR="00F25253" w:rsidRDefault="00F25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EB8BD" w14:textId="77777777" w:rsidR="00D1668A" w:rsidRPr="004E7119" w:rsidRDefault="00D1668A" w:rsidP="007547FA">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2F15427E" wp14:editId="5DA4B4F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1E34F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7BA217D4" w14:textId="77777777" w:rsidR="00D1668A" w:rsidRDefault="00D1668A" w:rsidP="007547FA">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147912E2" w14:textId="77777777" w:rsidR="00D1668A" w:rsidRPr="004E7119" w:rsidRDefault="00D1668A" w:rsidP="007547FA">
    <w:pPr>
      <w:spacing w:before="40" w:after="40"/>
      <w:rPr>
        <w:b/>
        <w:color w:val="00558C"/>
        <w:szCs w:val="18"/>
      </w:rPr>
    </w:pPr>
    <w:r w:rsidRPr="004E7119">
      <w:rPr>
        <w:b/>
        <w:color w:val="00558C"/>
        <w:szCs w:val="18"/>
      </w:rPr>
      <w:t>www.iala-aism.org</w:t>
    </w:r>
  </w:p>
  <w:p w14:paraId="03D62D1D" w14:textId="77777777" w:rsidR="00D1668A" w:rsidRDefault="00D1668A" w:rsidP="007547FA">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8E2797D" w14:textId="4A8D702D" w:rsidR="00D1668A" w:rsidRPr="00ED2A8D" w:rsidRDefault="00D1668A" w:rsidP="007547FA">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CF2E3" w14:textId="77777777" w:rsidR="00D1668A" w:rsidRPr="007A72CF" w:rsidRDefault="00D1668A" w:rsidP="007A72CF">
    <w:pPr>
      <w:pStyle w:val="Footer"/>
      <w:rPr>
        <w:sz w:val="15"/>
        <w:szCs w:val="15"/>
      </w:rPr>
    </w:pPr>
  </w:p>
  <w:p w14:paraId="320EDDE2" w14:textId="77777777" w:rsidR="00D1668A" w:rsidRDefault="00D1668A" w:rsidP="007A72CF">
    <w:pPr>
      <w:pStyle w:val="Footerportrait"/>
    </w:pPr>
  </w:p>
  <w:p w14:paraId="7F6304C2" w14:textId="12B4094F" w:rsidR="00D1668A" w:rsidRPr="007A72CF" w:rsidRDefault="00450D7C" w:rsidP="007A72CF">
    <w:pPr>
      <w:pStyle w:val="Footerportrait"/>
      <w:rPr>
        <w:rStyle w:val="PageNumber"/>
      </w:rPr>
    </w:pPr>
    <w:fldSimple w:instr=" STYLEREF &quot;Document type&quot; \* MERGEFORMAT ">
      <w:r w:rsidR="00CF0B2D">
        <w:t>Draft IALA Recommendation</w:t>
      </w:r>
    </w:fldSimple>
    <w:r w:rsidR="00D1668A">
      <w:t xml:space="preserve"> </w:t>
    </w:r>
    <w:fldSimple w:instr=" STYLEREF &quot;Document number&quot; \* MERGEFORMAT ">
      <w:r w:rsidR="00CF0B2D">
        <w:t>R0###</w:t>
      </w:r>
    </w:fldSimple>
    <w:r w:rsidR="00D1668A">
      <w:t xml:space="preserve"> </w:t>
    </w:r>
    <w:fldSimple w:instr=" STYLEREF &quot;Document name&quot; \* MERGEFORMAT ">
      <w:r w:rsidR="00CF0B2D">
        <w:t>the governance of aton service provision</w:t>
      </w:r>
    </w:fldSimple>
    <w:r w:rsidR="00D1668A">
      <w:tab/>
    </w:r>
  </w:p>
  <w:p w14:paraId="14BA88A1" w14:textId="7BC6B1DF" w:rsidR="00D1668A" w:rsidRDefault="00450D7C" w:rsidP="007A72CF">
    <w:pPr>
      <w:pStyle w:val="Footerportrait"/>
    </w:pPr>
    <w:fldSimple w:instr=" STYLEREF &quot;Edition number&quot; \* MERGEFORMAT ">
      <w:r w:rsidR="00CF0B2D">
        <w:t>Edition 1.0</w:t>
      </w:r>
    </w:fldSimple>
    <w:r w:rsidR="00D1668A">
      <w:t xml:space="preserve"> </w:t>
    </w:r>
    <w:fldSimple w:instr=" STYLEREF &quot;Document date&quot; \* MERGEFORMAT ">
      <w:r w:rsidR="00CF0B2D">
        <w:t>December 2018</w:t>
      </w:r>
    </w:fldSimple>
    <w:r w:rsidR="00D1668A">
      <w:tab/>
    </w:r>
    <w:r w:rsidR="00D1668A" w:rsidRPr="007A72CF">
      <w:t xml:space="preserve">P </w:t>
    </w:r>
    <w:r w:rsidR="00D1668A" w:rsidRPr="007A72CF">
      <w:fldChar w:fldCharType="begin"/>
    </w:r>
    <w:r w:rsidR="00D1668A" w:rsidRPr="007A72CF">
      <w:instrText xml:space="preserve">PAGE  </w:instrText>
    </w:r>
    <w:r w:rsidR="00D1668A" w:rsidRPr="007A72CF">
      <w:fldChar w:fldCharType="separate"/>
    </w:r>
    <w:r w:rsidR="00CF0B2D">
      <w:t>5</w:t>
    </w:r>
    <w:r w:rsidR="00D1668A"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BD599" w14:textId="77777777" w:rsidR="00F25253" w:rsidRDefault="00F25253" w:rsidP="003274DB">
      <w:r>
        <w:separator/>
      </w:r>
    </w:p>
    <w:p w14:paraId="4DBE40D9" w14:textId="77777777" w:rsidR="00F25253" w:rsidRDefault="00F25253"/>
  </w:footnote>
  <w:footnote w:type="continuationSeparator" w:id="0">
    <w:p w14:paraId="763BBDE5" w14:textId="77777777" w:rsidR="00F25253" w:rsidRDefault="00F25253" w:rsidP="003274DB">
      <w:r>
        <w:continuationSeparator/>
      </w:r>
    </w:p>
    <w:p w14:paraId="6CF0F1B3" w14:textId="77777777" w:rsidR="00F25253" w:rsidRDefault="00F25253"/>
  </w:footnote>
  <w:footnote w:id="1">
    <w:p w14:paraId="2DF559DC" w14:textId="77777777" w:rsidR="00D1668A" w:rsidRDefault="00D1668A" w:rsidP="00D1668A">
      <w:pPr>
        <w:pStyle w:val="FootnoteText"/>
      </w:pPr>
      <w:r>
        <w:rPr>
          <w:rStyle w:val="FootnoteReference"/>
        </w:rPr>
        <w:footnoteRef/>
      </w:r>
      <w:r>
        <w:t xml:space="preserve">  See IMO MSC.1/Circ.1310/Rev1 dated 21 November 2014</w:t>
      </w:r>
    </w:p>
  </w:footnote>
  <w:footnote w:id="2">
    <w:p w14:paraId="38851754" w14:textId="77777777" w:rsidR="00D1668A" w:rsidRPr="00660A56" w:rsidRDefault="00D1668A" w:rsidP="00D1668A">
      <w:pPr>
        <w:pStyle w:val="FootnoteText"/>
        <w:rPr>
          <w:i/>
        </w:rPr>
      </w:pPr>
      <w:r>
        <w:rPr>
          <w:rStyle w:val="FootnoteReference"/>
        </w:rPr>
        <w:footnoteRef/>
      </w:r>
      <w:r>
        <w:t xml:space="preserve"> IALA Recommendation V-119; V-127 and Guidelines 1045; 1071; 1089; 1101; 1104 and 1101 </w:t>
      </w:r>
      <w:r w:rsidRPr="00660A56">
        <w:rPr>
          <w:i/>
        </w:rPr>
        <w:t>et 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5B53C" w14:textId="097E03AE" w:rsidR="00917F6B" w:rsidRDefault="00F25253">
    <w:pPr>
      <w:pStyle w:val="Header"/>
    </w:pPr>
    <w:r>
      <w:rPr>
        <w:noProof/>
      </w:rPr>
      <w:pict w14:anchorId="0BF32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1" o:spid="_x0000_s2050" type="#_x0000_t136" style="position:absolute;margin-left:0;margin-top:0;width:586.05pt;height:73.25pt;rotation:315;z-index:-2516295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B68D8" w14:textId="51994866" w:rsidR="00D1668A" w:rsidRPr="00ED2A8D" w:rsidRDefault="00F25253" w:rsidP="00191489">
    <w:pPr>
      <w:pStyle w:val="Header"/>
      <w:jc w:val="right"/>
    </w:pPr>
    <w:r>
      <w:rPr>
        <w:noProof/>
      </w:rPr>
      <w:pict w14:anchorId="54AAD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2" o:spid="_x0000_s2051" type="#_x0000_t136" style="position:absolute;left:0;text-align:left;margin-left:0;margin-top:0;width:586.05pt;height:73.25pt;rotation:315;z-index:-2516275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sidRPr="00442889">
      <w:rPr>
        <w:noProof/>
        <w:lang w:val="en-IE" w:eastAsia="en-IE"/>
      </w:rPr>
      <w:drawing>
        <wp:anchor distT="0" distB="0" distL="114300" distR="114300" simplePos="0" relativeHeight="251657214" behindDoc="1" locked="0" layoutInCell="1" allowOverlap="1" wp14:anchorId="223A0F07" wp14:editId="285F562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91489">
      <w:t>ARM8-9.4</w:t>
    </w:r>
    <w:r w:rsidR="00CF0B2D">
      <w:t xml:space="preserve"> (20181017)</w:t>
    </w:r>
  </w:p>
  <w:p w14:paraId="02E1F4EC" w14:textId="77777777" w:rsidR="00D1668A" w:rsidRPr="00ED2A8D" w:rsidRDefault="00D1668A" w:rsidP="008747E0">
    <w:pPr>
      <w:pStyle w:val="Header"/>
    </w:pPr>
  </w:p>
  <w:p w14:paraId="317DBC08" w14:textId="77777777" w:rsidR="00D1668A" w:rsidRDefault="00D1668A" w:rsidP="008747E0">
    <w:pPr>
      <w:pStyle w:val="Header"/>
    </w:pPr>
  </w:p>
  <w:p w14:paraId="3FA33E86" w14:textId="77777777" w:rsidR="00D1668A" w:rsidRDefault="00D1668A" w:rsidP="008747E0">
    <w:pPr>
      <w:pStyle w:val="Header"/>
    </w:pPr>
  </w:p>
  <w:p w14:paraId="74A26D53" w14:textId="77777777" w:rsidR="00D1668A" w:rsidRDefault="00D1668A" w:rsidP="008747E0">
    <w:pPr>
      <w:pStyle w:val="Header"/>
    </w:pPr>
  </w:p>
  <w:p w14:paraId="1648F068" w14:textId="77777777" w:rsidR="00D1668A" w:rsidRDefault="00D1668A" w:rsidP="008747E0">
    <w:pPr>
      <w:pStyle w:val="Header"/>
    </w:pPr>
  </w:p>
  <w:p w14:paraId="073B84F3" w14:textId="77777777" w:rsidR="00D1668A" w:rsidRDefault="00D1668A" w:rsidP="008747E0">
    <w:pPr>
      <w:pStyle w:val="Header"/>
    </w:pPr>
    <w:r>
      <w:rPr>
        <w:noProof/>
        <w:lang w:val="en-IE" w:eastAsia="en-IE"/>
      </w:rPr>
      <w:drawing>
        <wp:anchor distT="0" distB="0" distL="114300" distR="114300" simplePos="0" relativeHeight="251656189" behindDoc="1" locked="0" layoutInCell="1" allowOverlap="1" wp14:anchorId="6C793BD5" wp14:editId="01F94B8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168167A" w14:textId="77777777" w:rsidR="00D1668A" w:rsidRPr="00ED2A8D" w:rsidRDefault="00D1668A" w:rsidP="008747E0">
    <w:pPr>
      <w:pStyle w:val="Header"/>
    </w:pPr>
  </w:p>
  <w:p w14:paraId="613302A3" w14:textId="77777777" w:rsidR="00D1668A" w:rsidRPr="00ED2A8D" w:rsidRDefault="00D1668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EECB7" w14:textId="74F43474" w:rsidR="00917F6B" w:rsidRDefault="00F25253">
    <w:pPr>
      <w:pStyle w:val="Header"/>
    </w:pPr>
    <w:r>
      <w:rPr>
        <w:noProof/>
      </w:rPr>
      <w:pict w14:anchorId="4B180E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0" o:spid="_x0000_s2049" type="#_x0000_t136" style="position:absolute;margin-left:0;margin-top:0;width:586.05pt;height:73.25pt;rotation:315;z-index:-2516316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087E1" w14:textId="166D240E" w:rsidR="00917F6B" w:rsidRDefault="00F25253">
    <w:pPr>
      <w:pStyle w:val="Header"/>
    </w:pPr>
    <w:r>
      <w:rPr>
        <w:noProof/>
      </w:rPr>
      <w:pict w14:anchorId="1A10ED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4" o:spid="_x0000_s2053"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FB81" w14:textId="583E92E5" w:rsidR="00D1668A" w:rsidRDefault="00F25253" w:rsidP="008747E0">
    <w:pPr>
      <w:pStyle w:val="Header"/>
    </w:pPr>
    <w:r>
      <w:rPr>
        <w:noProof/>
      </w:rPr>
      <w:pict w14:anchorId="5AA71E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5" o:spid="_x0000_s2054"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Pr>
        <w:noProof/>
        <w:lang w:val="en-IE" w:eastAsia="en-IE"/>
      </w:rPr>
      <w:drawing>
        <wp:anchor distT="0" distB="0" distL="114300" distR="114300" simplePos="0" relativeHeight="251658752" behindDoc="1" locked="0" layoutInCell="1" allowOverlap="1" wp14:anchorId="19415A8B" wp14:editId="7B3B34E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892A61" w14:textId="3500B544" w:rsidR="00D1668A" w:rsidRPr="00441393" w:rsidRDefault="00D1668A" w:rsidP="00441393">
    <w:pPr>
      <w:pStyle w:val="Contents"/>
    </w:pPr>
    <w:r>
      <w:t>DOCUMENT HISTORY</w:t>
    </w:r>
  </w:p>
  <w:p w14:paraId="532B8CA6" w14:textId="77777777" w:rsidR="00D1668A" w:rsidRPr="00ED2A8D" w:rsidRDefault="00D1668A" w:rsidP="008747E0">
    <w:pPr>
      <w:pStyle w:val="Header"/>
    </w:pPr>
  </w:p>
  <w:p w14:paraId="48BFAC19" w14:textId="77777777" w:rsidR="00D1668A" w:rsidRPr="00AC33A2" w:rsidRDefault="00D1668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F6EEA" w14:textId="0F266C5C" w:rsidR="00917F6B" w:rsidRDefault="00F25253">
    <w:pPr>
      <w:pStyle w:val="Header"/>
    </w:pPr>
    <w:r>
      <w:rPr>
        <w:noProof/>
      </w:rPr>
      <w:pict w14:anchorId="26F13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3" o:spid="_x0000_s2052" type="#_x0000_t136" style="position:absolute;margin-left:0;margin-top:0;width:586.05pt;height:73.25pt;rotation:315;z-index:-2516254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AF93F" w14:textId="11C2AD78" w:rsidR="00917F6B" w:rsidRDefault="00F25253">
    <w:pPr>
      <w:pStyle w:val="Header"/>
    </w:pPr>
    <w:r>
      <w:rPr>
        <w:noProof/>
      </w:rPr>
      <w:pict w14:anchorId="41CA87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7" o:spid="_x0000_s2056"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26284" w14:textId="4D8D6862" w:rsidR="00D1668A" w:rsidRPr="00667792" w:rsidRDefault="00F25253" w:rsidP="00667792">
    <w:pPr>
      <w:pStyle w:val="Header"/>
    </w:pPr>
    <w:r>
      <w:rPr>
        <w:noProof/>
      </w:rPr>
      <w:pict w14:anchorId="4AB2E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8" o:spid="_x0000_s2057"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Pr>
        <w:noProof/>
        <w:lang w:val="en-IE" w:eastAsia="en-IE"/>
      </w:rPr>
      <w:drawing>
        <wp:anchor distT="0" distB="0" distL="114300" distR="114300" simplePos="0" relativeHeight="251680768" behindDoc="1" locked="0" layoutInCell="1" allowOverlap="1" wp14:anchorId="29685FED" wp14:editId="2434C5F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588A4" w14:textId="7334C430" w:rsidR="00917F6B" w:rsidRDefault="00F25253">
    <w:pPr>
      <w:pStyle w:val="Header"/>
    </w:pPr>
    <w:r>
      <w:rPr>
        <w:noProof/>
      </w:rPr>
      <w:pict w14:anchorId="5D3C73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6" o:spid="_x0000_s2055" type="#_x0000_t136" style="position:absolute;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9C37E91"/>
    <w:multiLevelType w:val="multilevel"/>
    <w:tmpl w:val="49220FAE"/>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B00BE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A829EB"/>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5E3168D"/>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554E6041"/>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6AB1DF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9A84219"/>
    <w:multiLevelType w:val="hybridMultilevel"/>
    <w:tmpl w:val="A1E69BAC"/>
    <w:lvl w:ilvl="0" w:tplc="C568BCB6">
      <w:start w:val="1"/>
      <w:numFmt w:val="decimal"/>
      <w:lvlText w:val="%1"/>
      <w:lvlJc w:val="left"/>
      <w:pPr>
        <w:ind w:left="1068" w:hanging="360"/>
      </w:pPr>
      <w:rPr>
        <w:rFonts w:hint="default"/>
        <w:b w:val="0"/>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3">
    <w:nsid w:val="61652DF5"/>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4F37DBC"/>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AB4D84"/>
    <w:multiLevelType w:val="multilevel"/>
    <w:tmpl w:val="9CC4B4C2"/>
    <w:lvl w:ilvl="0">
      <w:start w:val="1"/>
      <w:numFmt w:val="decimal"/>
      <w:pStyle w:val="Heading1"/>
      <w:lvlText w:val="%1"/>
      <w:lvlJc w:val="left"/>
      <w:pPr>
        <w:tabs>
          <w:tab w:val="num" w:pos="709"/>
        </w:tabs>
        <w:ind w:left="1418" w:hanging="709"/>
      </w:pPr>
      <w:rPr>
        <w:rFonts w:asciiTheme="minorHAnsi" w:hAnsiTheme="minorHAnsi" w:hint="default"/>
        <w:b/>
        <w:i w:val="0"/>
        <w:caps/>
        <w:color w:val="009FDF"/>
        <w:sz w:val="28"/>
      </w:rPr>
    </w:lvl>
    <w:lvl w:ilvl="1">
      <w:start w:val="1"/>
      <w:numFmt w:val="decimal"/>
      <w:pStyle w:val="Heading2"/>
      <w:lvlText w:val="%1.%2"/>
      <w:lvlJc w:val="left"/>
      <w:pPr>
        <w:tabs>
          <w:tab w:val="num" w:pos="2268"/>
        </w:tabs>
        <w:ind w:left="3119" w:hanging="851"/>
      </w:pPr>
      <w:rPr>
        <w:rFonts w:asciiTheme="minorHAnsi" w:hAnsiTheme="minorHAnsi" w:hint="default"/>
        <w:b/>
        <w:i w:val="0"/>
        <w:caps/>
        <w:color w:val="009FDF"/>
        <w:sz w:val="24"/>
      </w:rPr>
    </w:lvl>
    <w:lvl w:ilvl="2">
      <w:start w:val="1"/>
      <w:numFmt w:val="decimal"/>
      <w:pStyle w:val="Heading3"/>
      <w:lvlText w:val="%1.%2.%3"/>
      <w:lvlJc w:val="left"/>
      <w:pPr>
        <w:tabs>
          <w:tab w:val="num" w:pos="1134"/>
        </w:tabs>
        <w:ind w:left="2126" w:hanging="992"/>
      </w:pPr>
      <w:rPr>
        <w:rFonts w:asciiTheme="minorHAnsi" w:hAnsiTheme="minorHAnsi" w:hint="default"/>
        <w:b/>
        <w:i w:val="0"/>
        <w:caps/>
        <w:color w:val="009FDF"/>
        <w:sz w:val="24"/>
      </w:rPr>
    </w:lvl>
    <w:lvl w:ilvl="3">
      <w:start w:val="1"/>
      <w:numFmt w:val="decimal"/>
      <w:pStyle w:val="Heading4"/>
      <w:lvlText w:val="%1.%2.%3.%4"/>
      <w:lvlJc w:val="left"/>
      <w:pPr>
        <w:ind w:left="1276" w:hanging="1134"/>
      </w:pPr>
      <w:rPr>
        <w:rFonts w:asciiTheme="minorHAnsi" w:hAnsiTheme="minorHAnsi" w:hint="default"/>
        <w:b/>
        <w:i w:val="0"/>
        <w:color w:val="009FDF"/>
        <w:sz w:val="22"/>
      </w:rPr>
    </w:lvl>
    <w:lvl w:ilvl="4">
      <w:start w:val="1"/>
      <w:numFmt w:val="decimal"/>
      <w:lvlText w:val="%1.%2.%3.%4.%5"/>
      <w:lvlJc w:val="left"/>
      <w:pPr>
        <w:ind w:left="1150" w:hanging="1008"/>
      </w:pPr>
      <w:rPr>
        <w:rFonts w:hint="default"/>
      </w:rPr>
    </w:lvl>
    <w:lvl w:ilvl="5">
      <w:start w:val="1"/>
      <w:numFmt w:val="decimal"/>
      <w:lvlText w:val="%1.%2.%3.%4.%5.%6"/>
      <w:lvlJc w:val="left"/>
      <w:pPr>
        <w:ind w:left="1294" w:hanging="1152"/>
      </w:pPr>
      <w:rPr>
        <w:rFonts w:hint="default"/>
      </w:rPr>
    </w:lvl>
    <w:lvl w:ilvl="6">
      <w:start w:val="1"/>
      <w:numFmt w:val="decimal"/>
      <w:lvlText w:val="%1.%2.%3.%4.%5.%6.%7"/>
      <w:lvlJc w:val="left"/>
      <w:pPr>
        <w:ind w:left="1438" w:hanging="1296"/>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726" w:hanging="1584"/>
      </w:pPr>
      <w:rPr>
        <w:rFonts w:hint="default"/>
      </w:rPr>
    </w:lvl>
  </w:abstractNum>
  <w:abstractNum w:abstractNumId="26">
    <w:nsid w:val="6DAA530A"/>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4C923EF"/>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2"/>
  </w:num>
  <w:num w:numId="4">
    <w:abstractNumId w:val="3"/>
  </w:num>
  <w:num w:numId="5">
    <w:abstractNumId w:val="11"/>
  </w:num>
  <w:num w:numId="6">
    <w:abstractNumId w:val="1"/>
  </w:num>
  <w:num w:numId="7">
    <w:abstractNumId w:val="4"/>
  </w:num>
  <w:num w:numId="8">
    <w:abstractNumId w:val="17"/>
  </w:num>
  <w:num w:numId="9">
    <w:abstractNumId w:val="25"/>
  </w:num>
  <w:num w:numId="10">
    <w:abstractNumId w:val="19"/>
  </w:num>
  <w:num w:numId="11">
    <w:abstractNumId w:val="18"/>
  </w:num>
  <w:num w:numId="12">
    <w:abstractNumId w:val="16"/>
  </w:num>
  <w:num w:numId="13">
    <w:abstractNumId w:val="7"/>
  </w:num>
  <w:num w:numId="14">
    <w:abstractNumId w:val="0"/>
  </w:num>
  <w:num w:numId="15">
    <w:abstractNumId w:val="13"/>
  </w:num>
  <w:num w:numId="16">
    <w:abstractNumId w:val="8"/>
  </w:num>
  <w:num w:numId="17">
    <w:abstractNumId w:val="9"/>
  </w:num>
  <w:num w:numId="18">
    <w:abstractNumId w:val="6"/>
  </w:num>
  <w:num w:numId="19">
    <w:abstractNumId w:val="30"/>
  </w:num>
  <w:num w:numId="20">
    <w:abstractNumId w:val="28"/>
  </w:num>
  <w:num w:numId="21">
    <w:abstractNumId w:val="31"/>
  </w:num>
  <w:num w:numId="22">
    <w:abstractNumId w:val="2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2"/>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4"/>
  </w:num>
  <w:num w:numId="31">
    <w:abstractNumId w:val="23"/>
  </w:num>
  <w:num w:numId="32">
    <w:abstractNumId w:val="24"/>
  </w:num>
  <w:num w:numId="33">
    <w:abstractNumId w:val="27"/>
  </w:num>
  <w:num w:numId="34">
    <w:abstractNumId w:val="21"/>
  </w:num>
  <w:num w:numId="35">
    <w:abstractNumId w:val="26"/>
  </w:num>
  <w:num w:numId="36">
    <w:abstractNumId w:val="20"/>
  </w:num>
  <w:num w:numId="37">
    <w:abstractNumId w:val="5"/>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DB3"/>
    <w:rsid w:val="0001398B"/>
    <w:rsid w:val="000174F9"/>
    <w:rsid w:val="00023C4D"/>
    <w:rsid w:val="000258F6"/>
    <w:rsid w:val="000379A7"/>
    <w:rsid w:val="00040954"/>
    <w:rsid w:val="00040EB8"/>
    <w:rsid w:val="00046591"/>
    <w:rsid w:val="00047206"/>
    <w:rsid w:val="00055311"/>
    <w:rsid w:val="00057B6D"/>
    <w:rsid w:val="00060C0C"/>
    <w:rsid w:val="00061A7B"/>
    <w:rsid w:val="00084FE9"/>
    <w:rsid w:val="000859C4"/>
    <w:rsid w:val="000904ED"/>
    <w:rsid w:val="0009304C"/>
    <w:rsid w:val="00094508"/>
    <w:rsid w:val="00096642"/>
    <w:rsid w:val="000A27A8"/>
    <w:rsid w:val="000A4AFB"/>
    <w:rsid w:val="000B26B9"/>
    <w:rsid w:val="000C711B"/>
    <w:rsid w:val="000D0518"/>
    <w:rsid w:val="000E3954"/>
    <w:rsid w:val="000E3E52"/>
    <w:rsid w:val="000F0F9F"/>
    <w:rsid w:val="000F3F43"/>
    <w:rsid w:val="00104DA6"/>
    <w:rsid w:val="00106E79"/>
    <w:rsid w:val="00111E0A"/>
    <w:rsid w:val="00113D5B"/>
    <w:rsid w:val="00113F8F"/>
    <w:rsid w:val="0011782B"/>
    <w:rsid w:val="00122F59"/>
    <w:rsid w:val="00131CB5"/>
    <w:rsid w:val="001349DB"/>
    <w:rsid w:val="00136E58"/>
    <w:rsid w:val="00140600"/>
    <w:rsid w:val="00143AC2"/>
    <w:rsid w:val="0016074A"/>
    <w:rsid w:val="00161325"/>
    <w:rsid w:val="00166C2E"/>
    <w:rsid w:val="0018456D"/>
    <w:rsid w:val="001875B1"/>
    <w:rsid w:val="00191489"/>
    <w:rsid w:val="00197DF0"/>
    <w:rsid w:val="001B7940"/>
    <w:rsid w:val="001C16E6"/>
    <w:rsid w:val="001D3C44"/>
    <w:rsid w:val="001D4A3E"/>
    <w:rsid w:val="001D4B77"/>
    <w:rsid w:val="001D66FC"/>
    <w:rsid w:val="001E416D"/>
    <w:rsid w:val="00201337"/>
    <w:rsid w:val="00202123"/>
    <w:rsid w:val="002022EA"/>
    <w:rsid w:val="00205B17"/>
    <w:rsid w:val="00205D9B"/>
    <w:rsid w:val="002204DA"/>
    <w:rsid w:val="0022371A"/>
    <w:rsid w:val="00223CCA"/>
    <w:rsid w:val="002258F6"/>
    <w:rsid w:val="0023055D"/>
    <w:rsid w:val="002456CA"/>
    <w:rsid w:val="002520AD"/>
    <w:rsid w:val="002547CB"/>
    <w:rsid w:val="00257DF8"/>
    <w:rsid w:val="00257E4A"/>
    <w:rsid w:val="002669B5"/>
    <w:rsid w:val="002676C2"/>
    <w:rsid w:val="0027175D"/>
    <w:rsid w:val="002769DD"/>
    <w:rsid w:val="002A08C0"/>
    <w:rsid w:val="002B6F1A"/>
    <w:rsid w:val="002C044E"/>
    <w:rsid w:val="002C0C88"/>
    <w:rsid w:val="002D39C5"/>
    <w:rsid w:val="002D5AF0"/>
    <w:rsid w:val="002E45C2"/>
    <w:rsid w:val="002E4993"/>
    <w:rsid w:val="002E5BAC"/>
    <w:rsid w:val="002E7635"/>
    <w:rsid w:val="002F265A"/>
    <w:rsid w:val="002F40FA"/>
    <w:rsid w:val="002F5C20"/>
    <w:rsid w:val="00302F56"/>
    <w:rsid w:val="00303C62"/>
    <w:rsid w:val="00305EFE"/>
    <w:rsid w:val="00310F95"/>
    <w:rsid w:val="0031158A"/>
    <w:rsid w:val="00312966"/>
    <w:rsid w:val="00313D85"/>
    <w:rsid w:val="00315CE3"/>
    <w:rsid w:val="00316598"/>
    <w:rsid w:val="00320A41"/>
    <w:rsid w:val="003251FE"/>
    <w:rsid w:val="003274DB"/>
    <w:rsid w:val="00327FBF"/>
    <w:rsid w:val="0033125C"/>
    <w:rsid w:val="00336410"/>
    <w:rsid w:val="0035048B"/>
    <w:rsid w:val="003512A6"/>
    <w:rsid w:val="00355D9A"/>
    <w:rsid w:val="003569B3"/>
    <w:rsid w:val="0036382D"/>
    <w:rsid w:val="0037188B"/>
    <w:rsid w:val="00375C33"/>
    <w:rsid w:val="003778E4"/>
    <w:rsid w:val="00380350"/>
    <w:rsid w:val="00380B4E"/>
    <w:rsid w:val="003816E4"/>
    <w:rsid w:val="00390376"/>
    <w:rsid w:val="003A451E"/>
    <w:rsid w:val="003A7759"/>
    <w:rsid w:val="003B03EA"/>
    <w:rsid w:val="003B5C7C"/>
    <w:rsid w:val="003B6AF5"/>
    <w:rsid w:val="003C7C34"/>
    <w:rsid w:val="003D0F37"/>
    <w:rsid w:val="003D49C0"/>
    <w:rsid w:val="003D5150"/>
    <w:rsid w:val="003E72E1"/>
    <w:rsid w:val="003F1C3A"/>
    <w:rsid w:val="003F353D"/>
    <w:rsid w:val="00400706"/>
    <w:rsid w:val="00401703"/>
    <w:rsid w:val="0040376B"/>
    <w:rsid w:val="00405755"/>
    <w:rsid w:val="00431416"/>
    <w:rsid w:val="00432840"/>
    <w:rsid w:val="00441393"/>
    <w:rsid w:val="00442857"/>
    <w:rsid w:val="0044753A"/>
    <w:rsid w:val="00447CF0"/>
    <w:rsid w:val="00450D7C"/>
    <w:rsid w:val="00456EE9"/>
    <w:rsid w:val="00456F10"/>
    <w:rsid w:val="00466899"/>
    <w:rsid w:val="00484925"/>
    <w:rsid w:val="00492951"/>
    <w:rsid w:val="00492A8D"/>
    <w:rsid w:val="004961DC"/>
    <w:rsid w:val="004A41EB"/>
    <w:rsid w:val="004B1B1B"/>
    <w:rsid w:val="004B518C"/>
    <w:rsid w:val="004C08CF"/>
    <w:rsid w:val="004C0AE9"/>
    <w:rsid w:val="004C3279"/>
    <w:rsid w:val="004C46EE"/>
    <w:rsid w:val="004D249C"/>
    <w:rsid w:val="004D24EC"/>
    <w:rsid w:val="004D740D"/>
    <w:rsid w:val="004E1D57"/>
    <w:rsid w:val="004E2F16"/>
    <w:rsid w:val="004E709D"/>
    <w:rsid w:val="00503044"/>
    <w:rsid w:val="00523040"/>
    <w:rsid w:val="00525A0C"/>
    <w:rsid w:val="00525A1F"/>
    <w:rsid w:val="00526234"/>
    <w:rsid w:val="0052714A"/>
    <w:rsid w:val="00530942"/>
    <w:rsid w:val="00530A84"/>
    <w:rsid w:val="005378B8"/>
    <w:rsid w:val="00557434"/>
    <w:rsid w:val="005629E8"/>
    <w:rsid w:val="005641F1"/>
    <w:rsid w:val="00564664"/>
    <w:rsid w:val="0059159F"/>
    <w:rsid w:val="00593D6A"/>
    <w:rsid w:val="00595415"/>
    <w:rsid w:val="00597652"/>
    <w:rsid w:val="005A080B"/>
    <w:rsid w:val="005A32CB"/>
    <w:rsid w:val="005B01C4"/>
    <w:rsid w:val="005B0DB3"/>
    <w:rsid w:val="005B12A5"/>
    <w:rsid w:val="005C161A"/>
    <w:rsid w:val="005C1BCB"/>
    <w:rsid w:val="005C2312"/>
    <w:rsid w:val="005C4735"/>
    <w:rsid w:val="005C5C63"/>
    <w:rsid w:val="005C67E5"/>
    <w:rsid w:val="005D304B"/>
    <w:rsid w:val="005E3989"/>
    <w:rsid w:val="005E4659"/>
    <w:rsid w:val="005F1386"/>
    <w:rsid w:val="005F17C2"/>
    <w:rsid w:val="005F3B9D"/>
    <w:rsid w:val="005F5934"/>
    <w:rsid w:val="006127AC"/>
    <w:rsid w:val="00612D0B"/>
    <w:rsid w:val="00626A2D"/>
    <w:rsid w:val="00630613"/>
    <w:rsid w:val="00634A78"/>
    <w:rsid w:val="00636F0B"/>
    <w:rsid w:val="00640299"/>
    <w:rsid w:val="00642025"/>
    <w:rsid w:val="0065107F"/>
    <w:rsid w:val="00657038"/>
    <w:rsid w:val="00660E96"/>
    <w:rsid w:val="0066292E"/>
    <w:rsid w:val="00663947"/>
    <w:rsid w:val="00666061"/>
    <w:rsid w:val="00667424"/>
    <w:rsid w:val="00667792"/>
    <w:rsid w:val="00671677"/>
    <w:rsid w:val="00674315"/>
    <w:rsid w:val="006750F2"/>
    <w:rsid w:val="00682F47"/>
    <w:rsid w:val="0068553C"/>
    <w:rsid w:val="00685F34"/>
    <w:rsid w:val="00690E98"/>
    <w:rsid w:val="006975A8"/>
    <w:rsid w:val="00697AF7"/>
    <w:rsid w:val="006A48A6"/>
    <w:rsid w:val="006A628F"/>
    <w:rsid w:val="006B2D4C"/>
    <w:rsid w:val="006C3053"/>
    <w:rsid w:val="006D610A"/>
    <w:rsid w:val="006E0022"/>
    <w:rsid w:val="006E0E7D"/>
    <w:rsid w:val="006E2635"/>
    <w:rsid w:val="006E4511"/>
    <w:rsid w:val="006F1C14"/>
    <w:rsid w:val="007106E4"/>
    <w:rsid w:val="00721B09"/>
    <w:rsid w:val="007247A5"/>
    <w:rsid w:val="0072737A"/>
    <w:rsid w:val="00731DEE"/>
    <w:rsid w:val="007321CF"/>
    <w:rsid w:val="007326BF"/>
    <w:rsid w:val="00736AA6"/>
    <w:rsid w:val="0074389F"/>
    <w:rsid w:val="00744AC6"/>
    <w:rsid w:val="007458C9"/>
    <w:rsid w:val="007547FA"/>
    <w:rsid w:val="00755B03"/>
    <w:rsid w:val="00766AD4"/>
    <w:rsid w:val="007715E8"/>
    <w:rsid w:val="007730C3"/>
    <w:rsid w:val="00776004"/>
    <w:rsid w:val="00777006"/>
    <w:rsid w:val="0078486B"/>
    <w:rsid w:val="00785A39"/>
    <w:rsid w:val="00787D8A"/>
    <w:rsid w:val="00790277"/>
    <w:rsid w:val="00791EBC"/>
    <w:rsid w:val="00793577"/>
    <w:rsid w:val="007A217F"/>
    <w:rsid w:val="007A3F1A"/>
    <w:rsid w:val="007A446A"/>
    <w:rsid w:val="007A72CF"/>
    <w:rsid w:val="007B6A93"/>
    <w:rsid w:val="007D2107"/>
    <w:rsid w:val="007D551A"/>
    <w:rsid w:val="007D5895"/>
    <w:rsid w:val="007D77AB"/>
    <w:rsid w:val="007E30DF"/>
    <w:rsid w:val="007F7544"/>
    <w:rsid w:val="00800995"/>
    <w:rsid w:val="00822227"/>
    <w:rsid w:val="0083218D"/>
    <w:rsid w:val="008326B2"/>
    <w:rsid w:val="008336A7"/>
    <w:rsid w:val="00841B7A"/>
    <w:rsid w:val="00845F01"/>
    <w:rsid w:val="00846831"/>
    <w:rsid w:val="00850F97"/>
    <w:rsid w:val="0085242A"/>
    <w:rsid w:val="008567E7"/>
    <w:rsid w:val="00856939"/>
    <w:rsid w:val="008608A4"/>
    <w:rsid w:val="00865532"/>
    <w:rsid w:val="008737D3"/>
    <w:rsid w:val="008747E0"/>
    <w:rsid w:val="00876841"/>
    <w:rsid w:val="008972C3"/>
    <w:rsid w:val="00897407"/>
    <w:rsid w:val="008B237E"/>
    <w:rsid w:val="008C33B5"/>
    <w:rsid w:val="008C3408"/>
    <w:rsid w:val="008D017F"/>
    <w:rsid w:val="008D1018"/>
    <w:rsid w:val="008D16C2"/>
    <w:rsid w:val="008E1F69"/>
    <w:rsid w:val="008E59A3"/>
    <w:rsid w:val="008F57D8"/>
    <w:rsid w:val="00902834"/>
    <w:rsid w:val="009069AA"/>
    <w:rsid w:val="00911CE8"/>
    <w:rsid w:val="00914E26"/>
    <w:rsid w:val="0091590F"/>
    <w:rsid w:val="00917F6B"/>
    <w:rsid w:val="00920B0A"/>
    <w:rsid w:val="0092540C"/>
    <w:rsid w:val="00925E0F"/>
    <w:rsid w:val="00926D54"/>
    <w:rsid w:val="00931A57"/>
    <w:rsid w:val="00934696"/>
    <w:rsid w:val="009414E6"/>
    <w:rsid w:val="009575C8"/>
    <w:rsid w:val="00971591"/>
    <w:rsid w:val="00974564"/>
    <w:rsid w:val="00974E99"/>
    <w:rsid w:val="009764FA"/>
    <w:rsid w:val="00980192"/>
    <w:rsid w:val="00985BA4"/>
    <w:rsid w:val="00994A35"/>
    <w:rsid w:val="00994D97"/>
    <w:rsid w:val="009A0F4C"/>
    <w:rsid w:val="009A6CC6"/>
    <w:rsid w:val="009B5154"/>
    <w:rsid w:val="009B692C"/>
    <w:rsid w:val="009B785E"/>
    <w:rsid w:val="009C26F8"/>
    <w:rsid w:val="009C3A74"/>
    <w:rsid w:val="009C609E"/>
    <w:rsid w:val="009E16EC"/>
    <w:rsid w:val="009E4A4D"/>
    <w:rsid w:val="009F081F"/>
    <w:rsid w:val="00A02AD2"/>
    <w:rsid w:val="00A03CFD"/>
    <w:rsid w:val="00A04F81"/>
    <w:rsid w:val="00A10B78"/>
    <w:rsid w:val="00A13E56"/>
    <w:rsid w:val="00A14C83"/>
    <w:rsid w:val="00A2336B"/>
    <w:rsid w:val="00A24838"/>
    <w:rsid w:val="00A326AC"/>
    <w:rsid w:val="00A37B04"/>
    <w:rsid w:val="00A4308C"/>
    <w:rsid w:val="00A549B3"/>
    <w:rsid w:val="00A67CD7"/>
    <w:rsid w:val="00A70F46"/>
    <w:rsid w:val="00A72ED7"/>
    <w:rsid w:val="00A76DE5"/>
    <w:rsid w:val="00A8506A"/>
    <w:rsid w:val="00A90D86"/>
    <w:rsid w:val="00A97C44"/>
    <w:rsid w:val="00AA3E01"/>
    <w:rsid w:val="00AB02A6"/>
    <w:rsid w:val="00AB04DD"/>
    <w:rsid w:val="00AC33A2"/>
    <w:rsid w:val="00AC61C2"/>
    <w:rsid w:val="00AD4491"/>
    <w:rsid w:val="00AD6D3F"/>
    <w:rsid w:val="00AE2337"/>
    <w:rsid w:val="00AE65F1"/>
    <w:rsid w:val="00AE6BB4"/>
    <w:rsid w:val="00AE74AD"/>
    <w:rsid w:val="00AF159C"/>
    <w:rsid w:val="00AF20C9"/>
    <w:rsid w:val="00B01873"/>
    <w:rsid w:val="00B17253"/>
    <w:rsid w:val="00B17BE0"/>
    <w:rsid w:val="00B20246"/>
    <w:rsid w:val="00B20749"/>
    <w:rsid w:val="00B31A41"/>
    <w:rsid w:val="00B40199"/>
    <w:rsid w:val="00B463A8"/>
    <w:rsid w:val="00B502FF"/>
    <w:rsid w:val="00B53FC3"/>
    <w:rsid w:val="00B67422"/>
    <w:rsid w:val="00B7013B"/>
    <w:rsid w:val="00B70BD4"/>
    <w:rsid w:val="00B73463"/>
    <w:rsid w:val="00B74FF0"/>
    <w:rsid w:val="00B9016D"/>
    <w:rsid w:val="00B9212C"/>
    <w:rsid w:val="00BA0F98"/>
    <w:rsid w:val="00BA1517"/>
    <w:rsid w:val="00BA525E"/>
    <w:rsid w:val="00BA616C"/>
    <w:rsid w:val="00BA67FD"/>
    <w:rsid w:val="00BA7C48"/>
    <w:rsid w:val="00BB7A2F"/>
    <w:rsid w:val="00BC27F6"/>
    <w:rsid w:val="00BC39F4"/>
    <w:rsid w:val="00BD0748"/>
    <w:rsid w:val="00BD44E8"/>
    <w:rsid w:val="00BD669B"/>
    <w:rsid w:val="00BD7EE1"/>
    <w:rsid w:val="00BE442C"/>
    <w:rsid w:val="00BE5568"/>
    <w:rsid w:val="00BF1358"/>
    <w:rsid w:val="00BF504B"/>
    <w:rsid w:val="00C0106D"/>
    <w:rsid w:val="00C01453"/>
    <w:rsid w:val="00C10B6E"/>
    <w:rsid w:val="00C133BE"/>
    <w:rsid w:val="00C222B4"/>
    <w:rsid w:val="00C25035"/>
    <w:rsid w:val="00C35CF6"/>
    <w:rsid w:val="00C36028"/>
    <w:rsid w:val="00C417DC"/>
    <w:rsid w:val="00C42C0D"/>
    <w:rsid w:val="00C44071"/>
    <w:rsid w:val="00C533EC"/>
    <w:rsid w:val="00C5418A"/>
    <w:rsid w:val="00C5470E"/>
    <w:rsid w:val="00C5519E"/>
    <w:rsid w:val="00C55A4B"/>
    <w:rsid w:val="00C55EFB"/>
    <w:rsid w:val="00C561E4"/>
    <w:rsid w:val="00C56585"/>
    <w:rsid w:val="00C56B3F"/>
    <w:rsid w:val="00C639AC"/>
    <w:rsid w:val="00C7447D"/>
    <w:rsid w:val="00C773D9"/>
    <w:rsid w:val="00C80ACE"/>
    <w:rsid w:val="00C81162"/>
    <w:rsid w:val="00C83666"/>
    <w:rsid w:val="00C84A07"/>
    <w:rsid w:val="00C870B5"/>
    <w:rsid w:val="00C91630"/>
    <w:rsid w:val="00C966EB"/>
    <w:rsid w:val="00CA04B1"/>
    <w:rsid w:val="00CA18FD"/>
    <w:rsid w:val="00CA2DFC"/>
    <w:rsid w:val="00CB03D4"/>
    <w:rsid w:val="00CB4F63"/>
    <w:rsid w:val="00CC139C"/>
    <w:rsid w:val="00CC2334"/>
    <w:rsid w:val="00CC357F"/>
    <w:rsid w:val="00CC35EF"/>
    <w:rsid w:val="00CC5048"/>
    <w:rsid w:val="00CC568E"/>
    <w:rsid w:val="00CC6246"/>
    <w:rsid w:val="00CD75FE"/>
    <w:rsid w:val="00CE2DC3"/>
    <w:rsid w:val="00CE5E46"/>
    <w:rsid w:val="00CF0B2D"/>
    <w:rsid w:val="00D03225"/>
    <w:rsid w:val="00D05915"/>
    <w:rsid w:val="00D12F28"/>
    <w:rsid w:val="00D1463A"/>
    <w:rsid w:val="00D1668A"/>
    <w:rsid w:val="00D34A66"/>
    <w:rsid w:val="00D36FB7"/>
    <w:rsid w:val="00D3700C"/>
    <w:rsid w:val="00D40847"/>
    <w:rsid w:val="00D44A9B"/>
    <w:rsid w:val="00D47A1C"/>
    <w:rsid w:val="00D62056"/>
    <w:rsid w:val="00D653B1"/>
    <w:rsid w:val="00D65EF9"/>
    <w:rsid w:val="00D74AE1"/>
    <w:rsid w:val="00D865A8"/>
    <w:rsid w:val="00D92C2D"/>
    <w:rsid w:val="00DA0837"/>
    <w:rsid w:val="00DA09DA"/>
    <w:rsid w:val="00DA17CD"/>
    <w:rsid w:val="00DA1ED8"/>
    <w:rsid w:val="00DB25B3"/>
    <w:rsid w:val="00DC383F"/>
    <w:rsid w:val="00DD1DE5"/>
    <w:rsid w:val="00DD7020"/>
    <w:rsid w:val="00DE0893"/>
    <w:rsid w:val="00DE2814"/>
    <w:rsid w:val="00DF172E"/>
    <w:rsid w:val="00DF2B2A"/>
    <w:rsid w:val="00DF68EA"/>
    <w:rsid w:val="00E01272"/>
    <w:rsid w:val="00E03846"/>
    <w:rsid w:val="00E06CA9"/>
    <w:rsid w:val="00E11952"/>
    <w:rsid w:val="00E157F2"/>
    <w:rsid w:val="00E20A7D"/>
    <w:rsid w:val="00E27A2F"/>
    <w:rsid w:val="00E42A94"/>
    <w:rsid w:val="00E458BF"/>
    <w:rsid w:val="00E62428"/>
    <w:rsid w:val="00E706E7"/>
    <w:rsid w:val="00E75DA5"/>
    <w:rsid w:val="00E84229"/>
    <w:rsid w:val="00E90E4E"/>
    <w:rsid w:val="00E9391E"/>
    <w:rsid w:val="00EA0348"/>
    <w:rsid w:val="00EA1052"/>
    <w:rsid w:val="00EA218F"/>
    <w:rsid w:val="00EA4F29"/>
    <w:rsid w:val="00EA5F83"/>
    <w:rsid w:val="00EA6F9D"/>
    <w:rsid w:val="00EB5BF7"/>
    <w:rsid w:val="00EB653F"/>
    <w:rsid w:val="00EB6F3C"/>
    <w:rsid w:val="00EC04E4"/>
    <w:rsid w:val="00EC1E2C"/>
    <w:rsid w:val="00EC35DD"/>
    <w:rsid w:val="00ED0CF1"/>
    <w:rsid w:val="00ED2A8D"/>
    <w:rsid w:val="00ED4039"/>
    <w:rsid w:val="00EE21AC"/>
    <w:rsid w:val="00EE54CB"/>
    <w:rsid w:val="00EF1C54"/>
    <w:rsid w:val="00EF3A7B"/>
    <w:rsid w:val="00EF404B"/>
    <w:rsid w:val="00EF6243"/>
    <w:rsid w:val="00F00376"/>
    <w:rsid w:val="00F157E2"/>
    <w:rsid w:val="00F22EB0"/>
    <w:rsid w:val="00F25253"/>
    <w:rsid w:val="00F27CC9"/>
    <w:rsid w:val="00F354C7"/>
    <w:rsid w:val="00F51F38"/>
    <w:rsid w:val="00F527AC"/>
    <w:rsid w:val="00F5716B"/>
    <w:rsid w:val="00F575BD"/>
    <w:rsid w:val="00F61D83"/>
    <w:rsid w:val="00F65DD1"/>
    <w:rsid w:val="00F707B3"/>
    <w:rsid w:val="00F71135"/>
    <w:rsid w:val="00F752E1"/>
    <w:rsid w:val="00F806E1"/>
    <w:rsid w:val="00F83A53"/>
    <w:rsid w:val="00F90461"/>
    <w:rsid w:val="00F905E1"/>
    <w:rsid w:val="00FB4A8F"/>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9D1A5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5716B"/>
    <w:pPr>
      <w:keepNext/>
      <w:keepLines/>
      <w:numPr>
        <w:ilvl w:val="2"/>
        <w:numId w:val="9"/>
      </w:numPr>
      <w:tabs>
        <w:tab w:val="clear" w:pos="1134"/>
        <w:tab w:val="num" w:pos="142"/>
      </w:tabs>
      <w:ind w:left="1134"/>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F5716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link w:val="AnnexChar"/>
    <w:qFormat/>
    <w:rsid w:val="00593D6A"/>
    <w:pPr>
      <w:numPr>
        <w:numId w:val="1"/>
      </w:numPr>
      <w:spacing w:after="360"/>
      <w:jc w:val="center"/>
    </w:pPr>
    <w:rPr>
      <w:b/>
      <w:i/>
      <w:caps/>
      <w:color w:val="009FDF"/>
      <w:sz w:val="28"/>
      <w:u w:val="single"/>
    </w:rPr>
  </w:style>
  <w:style w:type="character" w:customStyle="1" w:styleId="AnnexChar">
    <w:name w:val="Annex Char"/>
    <w:basedOn w:val="DefaultParagraphFont"/>
    <w:link w:val="Annex"/>
    <w:rsid w:val="00593D6A"/>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aliases w:val="Body Text - Recommendation"/>
    <w:basedOn w:val="Normal"/>
    <w:link w:val="BodyTextChar"/>
    <w:unhideWhenUsed/>
    <w:qFormat/>
    <w:rsid w:val="00B53FC3"/>
    <w:pPr>
      <w:spacing w:after="120"/>
      <w:ind w:left="567"/>
    </w:pPr>
    <w:rPr>
      <w:sz w:val="22"/>
    </w:rPr>
  </w:style>
  <w:style w:type="character" w:customStyle="1" w:styleId="BodyTextChar">
    <w:name w:val="Body Text Char"/>
    <w:aliases w:val="Body Text - Recommendation Char"/>
    <w:basedOn w:val="DefaultParagraphFont"/>
    <w:link w:val="BodyText"/>
    <w:rsid w:val="00B53FC3"/>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22"/>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styleId="BlockText">
    <w:name w:val="Block Text"/>
    <w:basedOn w:val="Normal"/>
    <w:semiHidden/>
    <w:unhideWhenUsed/>
    <w:rsid w:val="005F3B9D"/>
    <w:pPr>
      <w:pBdr>
        <w:top w:val="single" w:sz="2" w:space="10" w:color="00558C" w:themeColor="accent1"/>
        <w:left w:val="single" w:sz="2" w:space="10" w:color="00558C" w:themeColor="accent1"/>
        <w:bottom w:val="single" w:sz="2" w:space="10" w:color="00558C" w:themeColor="accent1"/>
        <w:right w:val="single" w:sz="2" w:space="10" w:color="00558C" w:themeColor="accent1"/>
      </w:pBdr>
      <w:ind w:left="1152" w:right="1152"/>
    </w:pPr>
    <w:rPr>
      <w:rFonts w:eastAsiaTheme="minorEastAsia"/>
      <w:i/>
      <w:iCs/>
      <w:color w:val="00558C" w:themeColor="accent1"/>
    </w:rPr>
  </w:style>
  <w:style w:type="paragraph" w:customStyle="1" w:styleId="Revokes">
    <w:name w:val="Revokes"/>
    <w:basedOn w:val="Normal"/>
    <w:next w:val="BodyText"/>
    <w:rsid w:val="007547FA"/>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315530">
      <w:bodyDiv w:val="1"/>
      <w:marLeft w:val="0"/>
      <w:marRight w:val="0"/>
      <w:marTop w:val="0"/>
      <w:marBottom w:val="0"/>
      <w:divBdr>
        <w:top w:val="none" w:sz="0" w:space="0" w:color="auto"/>
        <w:left w:val="none" w:sz="0" w:space="0" w:color="auto"/>
        <w:bottom w:val="none" w:sz="0" w:space="0" w:color="auto"/>
        <w:right w:val="none" w:sz="0" w:space="0" w:color="auto"/>
      </w:divBdr>
    </w:div>
    <w:div w:id="806623770">
      <w:bodyDiv w:val="1"/>
      <w:marLeft w:val="0"/>
      <w:marRight w:val="0"/>
      <w:marTop w:val="0"/>
      <w:marBottom w:val="0"/>
      <w:divBdr>
        <w:top w:val="none" w:sz="0" w:space="0" w:color="auto"/>
        <w:left w:val="none" w:sz="0" w:space="0" w:color="auto"/>
        <w:bottom w:val="none" w:sz="0" w:space="0" w:color="auto"/>
        <w:right w:val="none" w:sz="0" w:space="0" w:color="auto"/>
      </w:divBdr>
    </w:div>
    <w:div w:id="21169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877DF-C61F-416C-906E-D9331F7A5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5357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20</cp:revision>
  <dcterms:created xsi:type="dcterms:W3CDTF">2018-04-23T07:30:00Z</dcterms:created>
  <dcterms:modified xsi:type="dcterms:W3CDTF">2018-10-17T09:24:00Z</dcterms:modified>
  <cp:category/>
</cp:coreProperties>
</file>